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B0D56" w14:paraId="59EEFCE9" w14:textId="77777777" w:rsidTr="00EB4472">
        <w:tc>
          <w:tcPr>
            <w:tcW w:w="1620" w:type="dxa"/>
            <w:tcBorders>
              <w:bottom w:val="single" w:sz="4" w:space="0" w:color="auto"/>
            </w:tcBorders>
            <w:shd w:val="clear" w:color="auto" w:fill="FFFFFF"/>
            <w:vAlign w:val="center"/>
          </w:tcPr>
          <w:p w14:paraId="516056D8" w14:textId="77777777" w:rsidR="008B0D56" w:rsidRDefault="008B0D56" w:rsidP="00EB4472">
            <w:pPr>
              <w:pStyle w:val="Header"/>
              <w:spacing w:before="120" w:after="120"/>
            </w:pPr>
            <w:r>
              <w:t>NPRR Number</w:t>
            </w:r>
          </w:p>
        </w:tc>
        <w:tc>
          <w:tcPr>
            <w:tcW w:w="1260" w:type="dxa"/>
            <w:tcBorders>
              <w:bottom w:val="single" w:sz="4" w:space="0" w:color="auto"/>
            </w:tcBorders>
            <w:vAlign w:val="center"/>
          </w:tcPr>
          <w:p w14:paraId="77F06E23" w14:textId="77777777" w:rsidR="008B0D56" w:rsidRDefault="00693082" w:rsidP="00EB4472">
            <w:pPr>
              <w:pStyle w:val="Header"/>
              <w:spacing w:before="120" w:after="120"/>
              <w:jc w:val="center"/>
            </w:pPr>
            <w:hyperlink r:id="rId8" w:history="1">
              <w:r w:rsidR="008B0D56" w:rsidRPr="000C7995">
                <w:rPr>
                  <w:rStyle w:val="Hyperlink"/>
                </w:rPr>
                <w:t>1252</w:t>
              </w:r>
            </w:hyperlink>
          </w:p>
        </w:tc>
        <w:tc>
          <w:tcPr>
            <w:tcW w:w="900" w:type="dxa"/>
            <w:tcBorders>
              <w:bottom w:val="single" w:sz="4" w:space="0" w:color="auto"/>
            </w:tcBorders>
            <w:shd w:val="clear" w:color="auto" w:fill="FFFFFF"/>
            <w:vAlign w:val="center"/>
          </w:tcPr>
          <w:p w14:paraId="5DBE3477" w14:textId="77777777" w:rsidR="008B0D56" w:rsidRDefault="008B0D56" w:rsidP="00EB4472">
            <w:pPr>
              <w:pStyle w:val="Header"/>
              <w:spacing w:before="120" w:after="120"/>
            </w:pPr>
            <w:r>
              <w:t>NPRR Title</w:t>
            </w:r>
          </w:p>
        </w:tc>
        <w:tc>
          <w:tcPr>
            <w:tcW w:w="6660" w:type="dxa"/>
            <w:tcBorders>
              <w:bottom w:val="single" w:sz="4" w:space="0" w:color="auto"/>
            </w:tcBorders>
            <w:vAlign w:val="center"/>
          </w:tcPr>
          <w:p w14:paraId="64EFADE4" w14:textId="77777777" w:rsidR="008B0D56" w:rsidRDefault="008B0D56" w:rsidP="00EB4472">
            <w:pPr>
              <w:pStyle w:val="Header"/>
              <w:spacing w:before="120" w:after="120"/>
            </w:pPr>
            <w:r>
              <w:t xml:space="preserve">Pre-notice for Sharing of Some Information, Addition of Research and Innovation Partner, Clarifying Notice Requirements </w:t>
            </w:r>
          </w:p>
        </w:tc>
      </w:tr>
      <w:tr w:rsidR="008B0D56" w:rsidRPr="00E01925" w14:paraId="4C44CC7E" w14:textId="77777777" w:rsidTr="00EB4472">
        <w:trPr>
          <w:trHeight w:val="518"/>
        </w:trPr>
        <w:tc>
          <w:tcPr>
            <w:tcW w:w="2880" w:type="dxa"/>
            <w:gridSpan w:val="2"/>
            <w:shd w:val="clear" w:color="auto" w:fill="FFFFFF"/>
            <w:vAlign w:val="center"/>
          </w:tcPr>
          <w:p w14:paraId="406964DD" w14:textId="77777777" w:rsidR="008B0D56" w:rsidRPr="00E01925" w:rsidRDefault="008B0D56" w:rsidP="00EB4472">
            <w:pPr>
              <w:pStyle w:val="Header"/>
              <w:spacing w:before="120" w:after="120"/>
              <w:rPr>
                <w:bCs w:val="0"/>
              </w:rPr>
            </w:pPr>
            <w:r w:rsidRPr="00E01925">
              <w:rPr>
                <w:bCs w:val="0"/>
              </w:rPr>
              <w:t>Date Posted</w:t>
            </w:r>
          </w:p>
        </w:tc>
        <w:tc>
          <w:tcPr>
            <w:tcW w:w="7560" w:type="dxa"/>
            <w:gridSpan w:val="2"/>
            <w:vAlign w:val="center"/>
          </w:tcPr>
          <w:p w14:paraId="264F538B" w14:textId="4D156134" w:rsidR="008B0D56" w:rsidRPr="00E01925" w:rsidRDefault="00481F99" w:rsidP="00EB4472">
            <w:pPr>
              <w:pStyle w:val="NormalArial"/>
              <w:spacing w:before="120" w:after="120"/>
            </w:pPr>
            <w:r>
              <w:t>December 12</w:t>
            </w:r>
            <w:r w:rsidR="008B0D56">
              <w:t>, 2024</w:t>
            </w:r>
          </w:p>
        </w:tc>
      </w:tr>
      <w:tr w:rsidR="008B0D56" w:rsidRPr="00E01925" w14:paraId="72E59E5A" w14:textId="77777777" w:rsidTr="00EB4472">
        <w:trPr>
          <w:trHeight w:val="518"/>
        </w:trPr>
        <w:tc>
          <w:tcPr>
            <w:tcW w:w="2880" w:type="dxa"/>
            <w:gridSpan w:val="2"/>
            <w:shd w:val="clear" w:color="auto" w:fill="FFFFFF"/>
            <w:vAlign w:val="center"/>
          </w:tcPr>
          <w:p w14:paraId="0665E52E" w14:textId="77777777" w:rsidR="008B0D56" w:rsidRPr="00E01925" w:rsidRDefault="008B0D56" w:rsidP="00EB4472">
            <w:pPr>
              <w:pStyle w:val="Header"/>
              <w:spacing w:before="120" w:after="120"/>
              <w:rPr>
                <w:bCs w:val="0"/>
              </w:rPr>
            </w:pPr>
            <w:r>
              <w:rPr>
                <w:bCs w:val="0"/>
              </w:rPr>
              <w:t>Action</w:t>
            </w:r>
          </w:p>
        </w:tc>
        <w:tc>
          <w:tcPr>
            <w:tcW w:w="7560" w:type="dxa"/>
            <w:gridSpan w:val="2"/>
            <w:vAlign w:val="center"/>
          </w:tcPr>
          <w:p w14:paraId="0E15BC4D" w14:textId="106A4E26" w:rsidR="008B0D56" w:rsidRDefault="008B0D56" w:rsidP="00EB4472">
            <w:pPr>
              <w:pStyle w:val="NormalArial"/>
              <w:spacing w:before="120" w:after="120"/>
            </w:pPr>
            <w:r>
              <w:t>Recommended Approval</w:t>
            </w:r>
          </w:p>
        </w:tc>
      </w:tr>
      <w:tr w:rsidR="008B0D56" w:rsidRPr="00E01925" w14:paraId="2E020B5D" w14:textId="77777777" w:rsidTr="00EB4472">
        <w:trPr>
          <w:trHeight w:val="518"/>
        </w:trPr>
        <w:tc>
          <w:tcPr>
            <w:tcW w:w="2880" w:type="dxa"/>
            <w:gridSpan w:val="2"/>
            <w:shd w:val="clear" w:color="auto" w:fill="FFFFFF"/>
            <w:vAlign w:val="center"/>
          </w:tcPr>
          <w:p w14:paraId="6DF8CE5D" w14:textId="77777777" w:rsidR="008B0D56" w:rsidRPr="00E01925" w:rsidRDefault="008B0D56" w:rsidP="00EB4472">
            <w:pPr>
              <w:pStyle w:val="Header"/>
              <w:spacing w:before="120" w:after="120"/>
              <w:rPr>
                <w:bCs w:val="0"/>
              </w:rPr>
            </w:pPr>
            <w:r>
              <w:t xml:space="preserve">Timeline </w:t>
            </w:r>
          </w:p>
        </w:tc>
        <w:tc>
          <w:tcPr>
            <w:tcW w:w="7560" w:type="dxa"/>
            <w:gridSpan w:val="2"/>
            <w:vAlign w:val="center"/>
          </w:tcPr>
          <w:p w14:paraId="7D11C6BC" w14:textId="77777777" w:rsidR="008B0D56" w:rsidRDefault="008B0D56" w:rsidP="00EB4472">
            <w:pPr>
              <w:pStyle w:val="NormalArial"/>
              <w:spacing w:before="120" w:after="120"/>
            </w:pPr>
            <w:r>
              <w:t>Normal</w:t>
            </w:r>
          </w:p>
        </w:tc>
      </w:tr>
      <w:tr w:rsidR="00481F99" w:rsidRPr="00E01925" w14:paraId="589B66A5" w14:textId="77777777" w:rsidTr="00EB4472">
        <w:trPr>
          <w:trHeight w:val="518"/>
        </w:trPr>
        <w:tc>
          <w:tcPr>
            <w:tcW w:w="2880" w:type="dxa"/>
            <w:gridSpan w:val="2"/>
            <w:shd w:val="clear" w:color="auto" w:fill="FFFFFF"/>
            <w:vAlign w:val="center"/>
          </w:tcPr>
          <w:p w14:paraId="13A9A22C" w14:textId="62D2FA05" w:rsidR="00481F99" w:rsidRDefault="00481F99" w:rsidP="00481F99">
            <w:pPr>
              <w:pStyle w:val="Header"/>
              <w:spacing w:before="120" w:after="120"/>
            </w:pPr>
            <w:r>
              <w:t>Estimated Impacts</w:t>
            </w:r>
          </w:p>
        </w:tc>
        <w:tc>
          <w:tcPr>
            <w:tcW w:w="7560" w:type="dxa"/>
            <w:gridSpan w:val="2"/>
            <w:vAlign w:val="center"/>
          </w:tcPr>
          <w:p w14:paraId="52CE8581" w14:textId="77777777" w:rsidR="00481F99" w:rsidRDefault="00481F99" w:rsidP="00481F99">
            <w:pPr>
              <w:pStyle w:val="NormalArial"/>
              <w:spacing w:before="120" w:after="120"/>
            </w:pPr>
            <w:r>
              <w:t xml:space="preserve">Cost/Budgetary:  None  </w:t>
            </w:r>
          </w:p>
          <w:p w14:paraId="6DBF227F" w14:textId="57E49116" w:rsidR="00481F99" w:rsidRDefault="00481F99" w:rsidP="00481F99">
            <w:pPr>
              <w:pStyle w:val="NormalArial"/>
              <w:spacing w:before="120" w:after="120"/>
            </w:pPr>
            <w:r>
              <w:t xml:space="preserve">Project Duration:  Not applicable  </w:t>
            </w:r>
          </w:p>
        </w:tc>
      </w:tr>
      <w:tr w:rsidR="008B0D56" w:rsidRPr="00E01925" w14:paraId="0C7AE109" w14:textId="77777777" w:rsidTr="00EB4472">
        <w:trPr>
          <w:trHeight w:val="518"/>
        </w:trPr>
        <w:tc>
          <w:tcPr>
            <w:tcW w:w="2880" w:type="dxa"/>
            <w:gridSpan w:val="2"/>
            <w:shd w:val="clear" w:color="auto" w:fill="FFFFFF"/>
            <w:vAlign w:val="center"/>
          </w:tcPr>
          <w:p w14:paraId="1F7ACC5F" w14:textId="77777777" w:rsidR="008B0D56" w:rsidRPr="00E01925" w:rsidRDefault="008B0D56" w:rsidP="00EB4472">
            <w:pPr>
              <w:pStyle w:val="Header"/>
              <w:spacing w:before="120" w:after="120"/>
              <w:rPr>
                <w:bCs w:val="0"/>
              </w:rPr>
            </w:pPr>
            <w:r>
              <w:t>Proposed Effective Date</w:t>
            </w:r>
          </w:p>
        </w:tc>
        <w:tc>
          <w:tcPr>
            <w:tcW w:w="7560" w:type="dxa"/>
            <w:gridSpan w:val="2"/>
            <w:vAlign w:val="center"/>
          </w:tcPr>
          <w:p w14:paraId="44FF2D55" w14:textId="19AD5478" w:rsidR="008B0D56" w:rsidRDefault="00481F99" w:rsidP="00EB4472">
            <w:pPr>
              <w:pStyle w:val="NormalArial"/>
              <w:spacing w:before="120" w:after="120"/>
            </w:pPr>
            <w:r>
              <w:t>First of the month following Public Utility Commission of Texas (PUCT) approval</w:t>
            </w:r>
          </w:p>
        </w:tc>
      </w:tr>
      <w:tr w:rsidR="008B0D56" w:rsidRPr="00E01925" w14:paraId="4E164273" w14:textId="77777777" w:rsidTr="00EB4472">
        <w:trPr>
          <w:trHeight w:val="518"/>
        </w:trPr>
        <w:tc>
          <w:tcPr>
            <w:tcW w:w="2880" w:type="dxa"/>
            <w:gridSpan w:val="2"/>
            <w:shd w:val="clear" w:color="auto" w:fill="FFFFFF"/>
            <w:vAlign w:val="center"/>
          </w:tcPr>
          <w:p w14:paraId="6117D0DD" w14:textId="77777777" w:rsidR="008B0D56" w:rsidRPr="00E01925" w:rsidRDefault="008B0D56" w:rsidP="00EB4472">
            <w:pPr>
              <w:pStyle w:val="Header"/>
              <w:spacing w:before="120" w:after="120"/>
              <w:rPr>
                <w:bCs w:val="0"/>
              </w:rPr>
            </w:pPr>
            <w:r>
              <w:t>Priority and Rank Assigned</w:t>
            </w:r>
          </w:p>
        </w:tc>
        <w:tc>
          <w:tcPr>
            <w:tcW w:w="7560" w:type="dxa"/>
            <w:gridSpan w:val="2"/>
            <w:vAlign w:val="center"/>
          </w:tcPr>
          <w:p w14:paraId="69B489C5" w14:textId="539139F0" w:rsidR="008B0D56" w:rsidRDefault="00481F99" w:rsidP="00EB4472">
            <w:pPr>
              <w:pStyle w:val="NormalArial"/>
              <w:spacing w:before="120" w:after="120"/>
            </w:pPr>
            <w:r>
              <w:t>Not applicable</w:t>
            </w:r>
          </w:p>
        </w:tc>
      </w:tr>
      <w:tr w:rsidR="008B0D56" w14:paraId="09D77062"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47002798" w14:textId="77777777" w:rsidR="008B0D56" w:rsidRDefault="008B0D56"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BFBC8AF" w14:textId="77777777" w:rsidR="008B0D56" w:rsidRDefault="008B0D56" w:rsidP="00EB4472">
            <w:pPr>
              <w:pStyle w:val="NormalArial"/>
              <w:spacing w:before="120"/>
            </w:pPr>
            <w:r w:rsidRPr="009278DD">
              <w:t>1.3.5</w:t>
            </w:r>
            <w:r>
              <w:t xml:space="preserve">, </w:t>
            </w:r>
            <w:r w:rsidRPr="009278DD">
              <w:t>Notice Before Permitted Disclosure</w:t>
            </w:r>
          </w:p>
          <w:p w14:paraId="354ED2F1" w14:textId="77777777" w:rsidR="008B0D56" w:rsidRDefault="008B0D56" w:rsidP="00EB4472">
            <w:pPr>
              <w:pStyle w:val="NormalArial"/>
            </w:pPr>
            <w:r w:rsidRPr="009278DD">
              <w:t>1.3.6</w:t>
            </w:r>
            <w:r>
              <w:t xml:space="preserve">, </w:t>
            </w:r>
            <w:r w:rsidRPr="009278DD">
              <w:t>Exceptions</w:t>
            </w:r>
          </w:p>
          <w:p w14:paraId="2BFF3AA6" w14:textId="77777777" w:rsidR="008B0D56" w:rsidRDefault="008B0D56" w:rsidP="00EB4472">
            <w:pPr>
              <w:pStyle w:val="NormalArial"/>
            </w:pPr>
            <w:r>
              <w:t>1.7, Rules of Construction</w:t>
            </w:r>
          </w:p>
          <w:p w14:paraId="7979B6A3" w14:textId="77777777" w:rsidR="008B0D56" w:rsidRDefault="008B0D56" w:rsidP="00EB4472">
            <w:pPr>
              <w:pStyle w:val="NormalArial"/>
            </w:pPr>
            <w:r>
              <w:t>2.1, Definitions</w:t>
            </w:r>
          </w:p>
          <w:p w14:paraId="4D607E3B" w14:textId="77777777" w:rsidR="008B0D56" w:rsidRPr="00FB509B" w:rsidRDefault="008B0D56" w:rsidP="00EB4472">
            <w:pPr>
              <w:pStyle w:val="NormalArial"/>
              <w:spacing w:after="120"/>
            </w:pPr>
            <w:r>
              <w:t>16.1, Registration and Execution of Agreements</w:t>
            </w:r>
          </w:p>
        </w:tc>
      </w:tr>
      <w:tr w:rsidR="008B0D56" w14:paraId="43D66D50" w14:textId="77777777" w:rsidTr="00EB4472">
        <w:trPr>
          <w:trHeight w:val="518"/>
        </w:trPr>
        <w:tc>
          <w:tcPr>
            <w:tcW w:w="2880" w:type="dxa"/>
            <w:gridSpan w:val="2"/>
            <w:tcBorders>
              <w:bottom w:val="single" w:sz="4" w:space="0" w:color="auto"/>
            </w:tcBorders>
            <w:shd w:val="clear" w:color="auto" w:fill="FFFFFF"/>
            <w:vAlign w:val="center"/>
          </w:tcPr>
          <w:p w14:paraId="28FF1600" w14:textId="77777777" w:rsidR="008B0D56" w:rsidRDefault="008B0D56"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CFBD2E4" w14:textId="77777777" w:rsidR="008B0D56" w:rsidRPr="00FB509B" w:rsidRDefault="008B0D56" w:rsidP="00EB4472">
            <w:pPr>
              <w:pStyle w:val="NormalArial"/>
              <w:spacing w:before="120" w:after="120"/>
            </w:pPr>
            <w:r>
              <w:t xml:space="preserve">None </w:t>
            </w:r>
          </w:p>
        </w:tc>
      </w:tr>
      <w:tr w:rsidR="008B0D56" w14:paraId="36AF7FDF" w14:textId="77777777" w:rsidTr="00EB4472">
        <w:trPr>
          <w:trHeight w:val="518"/>
        </w:trPr>
        <w:tc>
          <w:tcPr>
            <w:tcW w:w="2880" w:type="dxa"/>
            <w:gridSpan w:val="2"/>
            <w:tcBorders>
              <w:bottom w:val="single" w:sz="4" w:space="0" w:color="auto"/>
            </w:tcBorders>
            <w:shd w:val="clear" w:color="auto" w:fill="FFFFFF"/>
            <w:vAlign w:val="center"/>
          </w:tcPr>
          <w:p w14:paraId="142C72E7" w14:textId="77777777" w:rsidR="008B0D56" w:rsidRDefault="008B0D56" w:rsidP="00EB4472">
            <w:pPr>
              <w:pStyle w:val="Header"/>
              <w:spacing w:before="120" w:after="120"/>
            </w:pPr>
            <w:r>
              <w:t>Revision Description</w:t>
            </w:r>
          </w:p>
        </w:tc>
        <w:tc>
          <w:tcPr>
            <w:tcW w:w="7560" w:type="dxa"/>
            <w:gridSpan w:val="2"/>
            <w:tcBorders>
              <w:bottom w:val="single" w:sz="4" w:space="0" w:color="auto"/>
            </w:tcBorders>
            <w:vAlign w:val="center"/>
          </w:tcPr>
          <w:p w14:paraId="0840BD6C" w14:textId="77777777" w:rsidR="008B0D56" w:rsidRPr="00FB509B" w:rsidRDefault="008B0D56" w:rsidP="00EB4472">
            <w:pPr>
              <w:pStyle w:val="NormalArial"/>
              <w:spacing w:before="120" w:after="120"/>
            </w:pPr>
            <w:bookmarkStart w:id="0" w:name="_Hlk146111754"/>
            <w:bookmarkStart w:id="1" w:name="_Hlk147237480"/>
            <w:r>
              <w:t xml:space="preserve">This Nodal Protocol Revision Request (NPRR) permits ERCOT to provide </w:t>
            </w:r>
            <w:bookmarkEnd w:id="0"/>
            <w:r w:rsidRPr="00522BC6">
              <w:t>ERCOT Critical Energy Infrastructure Information</w:t>
            </w:r>
            <w:r>
              <w:t xml:space="preserve"> (ECEII) or Protected Information materials to a vendor or prospective vendor of ERCOT without a pre-notice of the provision of ECEII materials to a vendor or prospective vendor of a Market Participant if the vendor or prospective vendor has executed an appropriate confidentiality agreement</w:t>
            </w:r>
            <w:bookmarkEnd w:id="1"/>
            <w:r>
              <w:t xml:space="preserve">.  Additionally, this NPRR adds a definition of ERCOT Research and Innovation (R&amp;I) and ERCOT R&amp;I Partner to clarify notice requirements prior to those entities receiving Protected Information from ERCOT.  This NPRR also adds Market Notices as an appropriate method of providing notice under the Protocols, does away with the antiquated requirement that notice sent by email of fax must be followed up with mailed notice or hand delivery, and clarifies who is required to receive notice and a Market Participant’s responsibility to subscribe for applicable Market Notice distribution lists. </w:t>
            </w:r>
          </w:p>
        </w:tc>
      </w:tr>
      <w:tr w:rsidR="008B0D56" w14:paraId="3369889E" w14:textId="77777777" w:rsidTr="00EB4472">
        <w:trPr>
          <w:trHeight w:val="518"/>
        </w:trPr>
        <w:tc>
          <w:tcPr>
            <w:tcW w:w="2880" w:type="dxa"/>
            <w:gridSpan w:val="2"/>
            <w:shd w:val="clear" w:color="auto" w:fill="FFFFFF"/>
            <w:vAlign w:val="center"/>
          </w:tcPr>
          <w:p w14:paraId="05C96B3A" w14:textId="77777777" w:rsidR="008B0D56" w:rsidRDefault="008B0D56" w:rsidP="00EB4472">
            <w:pPr>
              <w:pStyle w:val="Header"/>
            </w:pPr>
          </w:p>
          <w:p w14:paraId="1B23420D" w14:textId="77777777" w:rsidR="008B0D56" w:rsidRDefault="008B0D56" w:rsidP="00EB4472">
            <w:pPr>
              <w:pStyle w:val="Header"/>
            </w:pPr>
          </w:p>
          <w:p w14:paraId="32A9A61E" w14:textId="77777777" w:rsidR="008B0D56" w:rsidRDefault="008B0D56" w:rsidP="00EB4472">
            <w:pPr>
              <w:pStyle w:val="Header"/>
            </w:pPr>
            <w:r>
              <w:t>Reason for Revision</w:t>
            </w:r>
          </w:p>
          <w:p w14:paraId="3156ABFC" w14:textId="77777777" w:rsidR="008B0D56" w:rsidRPr="000C7995" w:rsidRDefault="008B0D56" w:rsidP="00EB4472"/>
          <w:p w14:paraId="6510A947" w14:textId="77777777" w:rsidR="008B0D56" w:rsidRPr="000C7995" w:rsidRDefault="008B0D56" w:rsidP="00EB4472"/>
          <w:p w14:paraId="4B3AF49D" w14:textId="77777777" w:rsidR="008B0D56" w:rsidRPr="000C7995" w:rsidRDefault="008B0D56" w:rsidP="00EB4472"/>
          <w:p w14:paraId="2FC7137D" w14:textId="77777777" w:rsidR="008B0D56" w:rsidRDefault="008B0D56" w:rsidP="00EB4472">
            <w:pPr>
              <w:rPr>
                <w:rFonts w:ascii="Arial" w:hAnsi="Arial"/>
                <w:b/>
                <w:bCs/>
              </w:rPr>
            </w:pPr>
          </w:p>
          <w:p w14:paraId="03435DD5" w14:textId="77777777" w:rsidR="008B0D56" w:rsidRPr="000C7995" w:rsidRDefault="008B0D56" w:rsidP="00EB4472"/>
          <w:p w14:paraId="4A73696E" w14:textId="77777777" w:rsidR="008B0D56" w:rsidRDefault="008B0D56" w:rsidP="00EB4472">
            <w:pPr>
              <w:rPr>
                <w:rFonts w:ascii="Arial" w:hAnsi="Arial"/>
                <w:b/>
                <w:bCs/>
              </w:rPr>
            </w:pPr>
          </w:p>
          <w:p w14:paraId="48A06B84" w14:textId="77777777" w:rsidR="008B0D56" w:rsidRDefault="008B0D56" w:rsidP="00EB4472">
            <w:pPr>
              <w:rPr>
                <w:rFonts w:ascii="Arial" w:hAnsi="Arial"/>
                <w:b/>
                <w:bCs/>
              </w:rPr>
            </w:pPr>
          </w:p>
          <w:p w14:paraId="4D498D88" w14:textId="77777777" w:rsidR="008B0D56" w:rsidRPr="000C7995" w:rsidRDefault="008B0D56" w:rsidP="00EB4472"/>
        </w:tc>
        <w:tc>
          <w:tcPr>
            <w:tcW w:w="7560" w:type="dxa"/>
            <w:gridSpan w:val="2"/>
            <w:vAlign w:val="center"/>
          </w:tcPr>
          <w:p w14:paraId="19C7676F" w14:textId="50EAC9A0" w:rsidR="008B0D56" w:rsidRDefault="008B0D56" w:rsidP="00EB4472">
            <w:pPr>
              <w:pStyle w:val="NormalArial"/>
              <w:tabs>
                <w:tab w:val="left" w:pos="432"/>
              </w:tabs>
              <w:spacing w:before="120"/>
              <w:ind w:left="432" w:hanging="432"/>
              <w:rPr>
                <w:rFonts w:cs="Arial"/>
                <w:color w:val="000000"/>
              </w:rPr>
            </w:pPr>
            <w:r w:rsidRPr="006629C8">
              <w:object w:dxaOrig="225" w:dyaOrig="225" w14:anchorId="1BCCCC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D7DCAD" w14:textId="04D17A99" w:rsidR="008B0D56" w:rsidRPr="00BD53C5" w:rsidRDefault="008B0D56" w:rsidP="00EB4472">
            <w:pPr>
              <w:pStyle w:val="NormalArial"/>
              <w:tabs>
                <w:tab w:val="left" w:pos="432"/>
              </w:tabs>
              <w:spacing w:before="120"/>
              <w:ind w:left="432" w:hanging="432"/>
              <w:rPr>
                <w:rFonts w:cs="Arial"/>
                <w:color w:val="000000"/>
              </w:rPr>
            </w:pPr>
            <w:r w:rsidRPr="00CD242D">
              <w:object w:dxaOrig="225" w:dyaOrig="225" w14:anchorId="1ABED17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1399A0A" w14:textId="5F437960" w:rsidR="008B0D56" w:rsidRPr="00BD53C5" w:rsidRDefault="008B0D56" w:rsidP="00EB4472">
            <w:pPr>
              <w:pStyle w:val="NormalArial"/>
              <w:spacing w:before="120"/>
              <w:ind w:left="432" w:hanging="432"/>
              <w:rPr>
                <w:rFonts w:cs="Arial"/>
                <w:color w:val="000000"/>
              </w:rPr>
            </w:pPr>
            <w:r w:rsidRPr="006629C8">
              <w:object w:dxaOrig="225" w:dyaOrig="225" w14:anchorId="2576C223">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9D72629" w14:textId="41756330" w:rsidR="008B0D56" w:rsidRDefault="008B0D56" w:rsidP="00EB4472">
            <w:pPr>
              <w:pStyle w:val="NormalArial"/>
              <w:spacing w:before="120"/>
              <w:rPr>
                <w:iCs/>
                <w:kern w:val="24"/>
              </w:rPr>
            </w:pPr>
            <w:r w:rsidRPr="006629C8">
              <w:object w:dxaOrig="225" w:dyaOrig="225" w14:anchorId="58026E83">
                <v:shape id="_x0000_i1043" type="#_x0000_t75" style="width:15.6pt;height:15pt" o:ole="">
                  <v:imagedata r:id="rId16" o:title=""/>
                </v:shape>
                <w:control r:id="rId17" w:name="TextBox131" w:shapeid="_x0000_i1043"/>
              </w:object>
            </w:r>
            <w:r w:rsidRPr="006629C8">
              <w:t xml:space="preserve">  </w:t>
            </w:r>
            <w:r w:rsidRPr="00344591">
              <w:rPr>
                <w:iCs/>
                <w:kern w:val="24"/>
              </w:rPr>
              <w:t>General system and/or process improvement(s)</w:t>
            </w:r>
          </w:p>
          <w:p w14:paraId="0DDFB309" w14:textId="314B2022" w:rsidR="008B0D56" w:rsidRDefault="008B0D56" w:rsidP="00EB4472">
            <w:pPr>
              <w:pStyle w:val="NormalArial"/>
              <w:spacing w:before="120"/>
              <w:rPr>
                <w:iCs/>
                <w:kern w:val="24"/>
              </w:rPr>
            </w:pPr>
            <w:r w:rsidRPr="006629C8">
              <w:object w:dxaOrig="225" w:dyaOrig="225" w14:anchorId="70568176">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59E42654" w14:textId="00FB57A1" w:rsidR="008B0D56" w:rsidRPr="00CD242D" w:rsidRDefault="008B0D56" w:rsidP="00EB4472">
            <w:pPr>
              <w:pStyle w:val="NormalArial"/>
              <w:spacing w:before="120"/>
              <w:rPr>
                <w:rFonts w:cs="Arial"/>
                <w:color w:val="000000"/>
              </w:rPr>
            </w:pPr>
            <w:r w:rsidRPr="006629C8">
              <w:object w:dxaOrig="225" w:dyaOrig="225" w14:anchorId="41B17EF5">
                <v:shape id="_x0000_i1047" type="#_x0000_t75" style="width:15.6pt;height:15pt" o:ole="">
                  <v:imagedata r:id="rId9" o:title=""/>
                </v:shape>
                <w:control r:id="rId19" w:name="TextBox151" w:shapeid="_x0000_i1047"/>
              </w:object>
            </w:r>
            <w:r w:rsidRPr="006629C8">
              <w:t xml:space="preserve">  </w:t>
            </w:r>
            <w:r>
              <w:rPr>
                <w:rFonts w:cs="Arial"/>
                <w:color w:val="000000"/>
              </w:rPr>
              <w:t>ERCOT Board/PUCT Directive</w:t>
            </w:r>
          </w:p>
          <w:p w14:paraId="209F37FD" w14:textId="77777777" w:rsidR="008B0D56" w:rsidRDefault="008B0D56" w:rsidP="00EB4472">
            <w:pPr>
              <w:pStyle w:val="NormalArial"/>
              <w:rPr>
                <w:i/>
                <w:sz w:val="20"/>
                <w:szCs w:val="20"/>
              </w:rPr>
            </w:pPr>
          </w:p>
          <w:p w14:paraId="1733A5BA" w14:textId="77777777" w:rsidR="008B0D56" w:rsidRPr="001313B4" w:rsidRDefault="008B0D56" w:rsidP="00EB447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8B0D56" w14:paraId="5C16C956" w14:textId="77777777" w:rsidTr="00EB4472">
        <w:trPr>
          <w:trHeight w:val="518"/>
        </w:trPr>
        <w:tc>
          <w:tcPr>
            <w:tcW w:w="2880" w:type="dxa"/>
            <w:gridSpan w:val="2"/>
            <w:shd w:val="clear" w:color="auto" w:fill="FFFFFF"/>
            <w:vAlign w:val="center"/>
          </w:tcPr>
          <w:p w14:paraId="72AAEA24" w14:textId="77777777" w:rsidR="008B0D56" w:rsidRDefault="008B0D56" w:rsidP="00EB4472">
            <w:pPr>
              <w:pStyle w:val="Header"/>
            </w:pPr>
            <w:r>
              <w:t>Justification of Reason for Revision and Market Impacts</w:t>
            </w:r>
          </w:p>
        </w:tc>
        <w:tc>
          <w:tcPr>
            <w:tcW w:w="7560" w:type="dxa"/>
            <w:gridSpan w:val="2"/>
            <w:vAlign w:val="center"/>
          </w:tcPr>
          <w:p w14:paraId="21E551A1" w14:textId="77777777" w:rsidR="008B0D56" w:rsidRDefault="008B0D56" w:rsidP="00EB4472">
            <w:pPr>
              <w:pStyle w:val="NormalArial"/>
              <w:spacing w:before="120" w:after="120"/>
            </w:pPr>
            <w:bookmarkStart w:id="2" w:name="_Hlk147237507"/>
            <w:r>
              <w:t>ERCOT periodically contracts with third-party vendors to perform work that may include disclosure of Protected Information or ECEII. ERCOT’s standard contracting processes require that all such vendors execute n</w:t>
            </w:r>
            <w:r w:rsidRPr="004D0367">
              <w:t>on</w:t>
            </w:r>
            <w:r>
              <w:t>d</w:t>
            </w:r>
            <w:r w:rsidRPr="004D0367">
              <w:t xml:space="preserve">isclosure </w:t>
            </w:r>
            <w:r>
              <w:t>a</w:t>
            </w:r>
            <w:r w:rsidRPr="004D0367">
              <w:t xml:space="preserve">greements </w:t>
            </w:r>
            <w:r>
              <w:t xml:space="preserve">with terms that satisfy the requirements in Section 1.3, Confidentiality.  Providing notice to Market Participants each time before ERCOT discloses such information to a vendor or prospective vendor that has executed an NDA creates unnecessary delay to ERCOT’s ability to carry out essential business tasks.  Similarly, Market Participants periodically contract with third-party vendors to perform work that may include disclosure of ECEII, and similarly, providing notice to all Market Participants each time before a Market Participant discloses such information to a vendor or prospective vendor that has executed an NDA creates unnecessary business costs. </w:t>
            </w:r>
          </w:p>
          <w:p w14:paraId="75794C5A" w14:textId="77777777" w:rsidR="008B0D56" w:rsidRDefault="008B0D56" w:rsidP="00EB4472">
            <w:pPr>
              <w:pStyle w:val="NormalArial"/>
              <w:spacing w:before="120" w:after="120"/>
            </w:pPr>
            <w:r>
              <w:t xml:space="preserve">Further, ERCOT periodically works with entities, such as universities or national laboratories, on studies that help ERCOT plan for a reliable grid and efficient market.  Clarifying the notice requirements that apply prior to ERCOT sharing Protected Information or ECEII to these Research and Innovation Partners is necessary so that Market Participants can have transparency as to what information is being shared by ERCOT. </w:t>
            </w:r>
          </w:p>
          <w:bookmarkEnd w:id="2"/>
          <w:p w14:paraId="497301BF" w14:textId="77777777" w:rsidR="008B0D56" w:rsidRPr="00E236B3" w:rsidRDefault="008B0D56" w:rsidP="00EB4472">
            <w:pPr>
              <w:pStyle w:val="NormalArial"/>
              <w:spacing w:before="120" w:after="120"/>
            </w:pPr>
            <w:r>
              <w:t xml:space="preserve">Additionally, ERCOT has an often-used, efficient tool in its Market Notices system, and proposes changes to allow notice through that Market Notice system, which can quickly and easily provide notice to large groups of Market Participants.  Finally, revisions regarding who </w:t>
            </w:r>
            <w:r>
              <w:lastRenderedPageBreak/>
              <w:t xml:space="preserve">is required to receive notice is needed for clarity on the side of both ERCOT and Market Participants. </w:t>
            </w:r>
          </w:p>
        </w:tc>
      </w:tr>
      <w:tr w:rsidR="008B0D56" w14:paraId="0C84D7EF" w14:textId="77777777" w:rsidTr="00EB4472">
        <w:trPr>
          <w:trHeight w:val="518"/>
        </w:trPr>
        <w:tc>
          <w:tcPr>
            <w:tcW w:w="2880" w:type="dxa"/>
            <w:gridSpan w:val="2"/>
            <w:shd w:val="clear" w:color="auto" w:fill="FFFFFF"/>
            <w:vAlign w:val="center"/>
          </w:tcPr>
          <w:p w14:paraId="7136D6FC" w14:textId="77777777" w:rsidR="008B0D56" w:rsidRDefault="008B0D56" w:rsidP="00EB4472">
            <w:pPr>
              <w:pStyle w:val="Header"/>
            </w:pPr>
            <w:r w:rsidRPr="00F53C88">
              <w:rPr>
                <w:rFonts w:cs="Arial"/>
              </w:rPr>
              <w:lastRenderedPageBreak/>
              <w:t>PRS Decision</w:t>
            </w:r>
          </w:p>
        </w:tc>
        <w:tc>
          <w:tcPr>
            <w:tcW w:w="7560" w:type="dxa"/>
            <w:gridSpan w:val="2"/>
            <w:vAlign w:val="center"/>
          </w:tcPr>
          <w:p w14:paraId="42E43DEA" w14:textId="77777777" w:rsidR="008B0D56" w:rsidRDefault="008B0D56" w:rsidP="00EB4472">
            <w:pPr>
              <w:pStyle w:val="NormalArial"/>
              <w:spacing w:before="120" w:after="120"/>
              <w:rPr>
                <w:rFonts w:cs="Arial"/>
              </w:rPr>
            </w:pPr>
            <w:r>
              <w:rPr>
                <w:rFonts w:cs="Arial"/>
              </w:rPr>
              <w:t>On 9/12/24, PRS voted unanimously to table NPRR1252.  All Market Segments participated in the vote.</w:t>
            </w:r>
          </w:p>
          <w:p w14:paraId="533B5197" w14:textId="77777777" w:rsidR="008B0D56" w:rsidRDefault="008B0D56" w:rsidP="00EB4472">
            <w:pPr>
              <w:pStyle w:val="NormalArial"/>
              <w:spacing w:before="120" w:after="120"/>
              <w:rPr>
                <w:rFonts w:cs="Arial"/>
              </w:rPr>
            </w:pPr>
            <w:r>
              <w:rPr>
                <w:rFonts w:cs="Arial"/>
              </w:rPr>
              <w:t>On 11/14/24, PRS voted unanimously to recommend approval of NPRR1252 as amended by the 11/8/24 ERCOT comments.  All Market Segments participated in the vote.</w:t>
            </w:r>
          </w:p>
          <w:p w14:paraId="5FE26D38" w14:textId="61ED17C9" w:rsidR="005D0329" w:rsidRDefault="005D0329" w:rsidP="00EB4472">
            <w:pPr>
              <w:pStyle w:val="NormalArial"/>
              <w:spacing w:before="120" w:after="120"/>
            </w:pPr>
            <w:r>
              <w:rPr>
                <w:rFonts w:cs="Arial"/>
              </w:rPr>
              <w:t xml:space="preserve">On 12/12/24, PRS voted unanimously to </w:t>
            </w:r>
            <w:r w:rsidRPr="005D0329">
              <w:rPr>
                <w:rFonts w:cs="Arial"/>
              </w:rPr>
              <w:t>endorse and forward to TAC the 11/14/24 PRS Report and 8/28/24 Impact Analysis for NPRR1252</w:t>
            </w:r>
            <w:r>
              <w:rPr>
                <w:rFonts w:cs="Arial"/>
              </w:rPr>
              <w:t>.  All Market Segments participated in the vote.</w:t>
            </w:r>
          </w:p>
        </w:tc>
      </w:tr>
      <w:tr w:rsidR="008B0D56" w14:paraId="0D9A498D" w14:textId="77777777" w:rsidTr="00EB4472">
        <w:trPr>
          <w:trHeight w:val="518"/>
        </w:trPr>
        <w:tc>
          <w:tcPr>
            <w:tcW w:w="2880" w:type="dxa"/>
            <w:gridSpan w:val="2"/>
            <w:tcBorders>
              <w:bottom w:val="single" w:sz="4" w:space="0" w:color="auto"/>
            </w:tcBorders>
            <w:shd w:val="clear" w:color="auto" w:fill="FFFFFF"/>
            <w:vAlign w:val="center"/>
          </w:tcPr>
          <w:p w14:paraId="5F5CB674" w14:textId="77777777" w:rsidR="008B0D56" w:rsidRDefault="008B0D56" w:rsidP="00EB4472">
            <w:pPr>
              <w:pStyle w:val="Header"/>
            </w:pPr>
            <w:r w:rsidRPr="00F53C88">
              <w:rPr>
                <w:rFonts w:cs="Arial"/>
              </w:rPr>
              <w:t>Summary of PRS Discussion</w:t>
            </w:r>
          </w:p>
        </w:tc>
        <w:tc>
          <w:tcPr>
            <w:tcW w:w="7560" w:type="dxa"/>
            <w:gridSpan w:val="2"/>
            <w:tcBorders>
              <w:bottom w:val="single" w:sz="4" w:space="0" w:color="auto"/>
            </w:tcBorders>
            <w:vAlign w:val="center"/>
          </w:tcPr>
          <w:p w14:paraId="6422AAB6" w14:textId="77777777" w:rsidR="008B0D56" w:rsidRPr="00751130" w:rsidRDefault="008B0D56" w:rsidP="00EB4472">
            <w:pPr>
              <w:pStyle w:val="NormalArial"/>
              <w:spacing w:before="120" w:after="120"/>
              <w:rPr>
                <w:bCs/>
              </w:rPr>
            </w:pPr>
            <w:r w:rsidRPr="00751130">
              <w:rPr>
                <w:rFonts w:cs="Arial"/>
              </w:rPr>
              <w:t>On 9/12/24, ERCOT Staff presented NPRR1252.  Some participants expressed concern for disclosures, and requested additional time to review the language and to consider if existing notice provisions are overly burdensome.</w:t>
            </w:r>
            <w:r w:rsidRPr="00751130">
              <w:rPr>
                <w:bCs/>
              </w:rPr>
              <w:t xml:space="preserve"> </w:t>
            </w:r>
          </w:p>
          <w:p w14:paraId="2952DA28" w14:textId="77777777" w:rsidR="008B0D56" w:rsidRPr="00751130" w:rsidRDefault="008B0D56" w:rsidP="00EB4472">
            <w:pPr>
              <w:pStyle w:val="NormalArial"/>
              <w:spacing w:before="120" w:after="120"/>
              <w:rPr>
                <w:bCs/>
              </w:rPr>
            </w:pPr>
            <w:r w:rsidRPr="00751130">
              <w:rPr>
                <w:bCs/>
              </w:rPr>
              <w:t>On 11/14/24, participants discussed the 11/8/24 ERCOT comments.</w:t>
            </w:r>
          </w:p>
          <w:p w14:paraId="02D056B0" w14:textId="7C4FAE81" w:rsidR="005D0329" w:rsidRPr="00751130" w:rsidRDefault="005D0329" w:rsidP="00EB4472">
            <w:pPr>
              <w:pStyle w:val="NormalArial"/>
              <w:spacing w:before="120" w:after="120"/>
              <w:rPr>
                <w:rFonts w:cs="Arial"/>
              </w:rPr>
            </w:pPr>
            <w:r w:rsidRPr="00751130">
              <w:rPr>
                <w:bCs/>
              </w:rPr>
              <w:t>On 12/12/24, participants noted the 8/28/24 Impact Analysis.</w:t>
            </w:r>
          </w:p>
        </w:tc>
      </w:tr>
    </w:tbl>
    <w:p w14:paraId="73044EC2" w14:textId="77777777" w:rsidR="008B0D56"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rsidRPr="00895AB9" w14:paraId="654F35C0" w14:textId="77777777" w:rsidTr="00EB4472">
        <w:trPr>
          <w:trHeight w:val="432"/>
        </w:trPr>
        <w:tc>
          <w:tcPr>
            <w:tcW w:w="10440" w:type="dxa"/>
            <w:gridSpan w:val="2"/>
            <w:shd w:val="clear" w:color="auto" w:fill="FFFFFF"/>
            <w:vAlign w:val="center"/>
          </w:tcPr>
          <w:p w14:paraId="074E6396" w14:textId="77777777" w:rsidR="008B0D56" w:rsidRPr="00895AB9" w:rsidRDefault="008B0D56" w:rsidP="00EB4472">
            <w:pPr>
              <w:pStyle w:val="NormalArial"/>
              <w:ind w:hanging="2"/>
              <w:jc w:val="center"/>
              <w:rPr>
                <w:b/>
              </w:rPr>
            </w:pPr>
            <w:r>
              <w:rPr>
                <w:b/>
              </w:rPr>
              <w:t>Opinions</w:t>
            </w:r>
          </w:p>
        </w:tc>
      </w:tr>
      <w:tr w:rsidR="008B0D56" w:rsidRPr="00550B01" w14:paraId="20C8E1DE" w14:textId="77777777" w:rsidTr="00EB4472">
        <w:trPr>
          <w:trHeight w:val="432"/>
        </w:trPr>
        <w:tc>
          <w:tcPr>
            <w:tcW w:w="2880" w:type="dxa"/>
            <w:shd w:val="clear" w:color="auto" w:fill="FFFFFF"/>
            <w:vAlign w:val="center"/>
          </w:tcPr>
          <w:p w14:paraId="2ACDF2CC" w14:textId="77777777" w:rsidR="008B0D56" w:rsidRPr="008B0D56" w:rsidRDefault="008B0D56" w:rsidP="00EB4472">
            <w:pPr>
              <w:pStyle w:val="Header"/>
              <w:ind w:hanging="2"/>
            </w:pPr>
            <w:r w:rsidRPr="008B0D56">
              <w:t>Credit Review</w:t>
            </w:r>
          </w:p>
        </w:tc>
        <w:tc>
          <w:tcPr>
            <w:tcW w:w="7560" w:type="dxa"/>
            <w:vAlign w:val="center"/>
          </w:tcPr>
          <w:p w14:paraId="39E8531A" w14:textId="6B7330BA" w:rsidR="008B0D56" w:rsidRPr="008B0D56" w:rsidRDefault="008B0D56" w:rsidP="00EB4472">
            <w:pPr>
              <w:pStyle w:val="NormalArial"/>
              <w:spacing w:before="120" w:after="120"/>
              <w:ind w:hanging="2"/>
            </w:pPr>
            <w:r w:rsidRPr="008B0D56">
              <w:rPr>
                <w:color w:val="000000"/>
              </w:rPr>
              <w:t xml:space="preserve">ERCOT Credit Staff and the </w:t>
            </w:r>
            <w:r w:rsidRPr="008B0D56">
              <w:t>Credit Finance Sub Group (CFSG)</w:t>
            </w:r>
            <w:r w:rsidRPr="008B0D56">
              <w:rPr>
                <w:color w:val="000000"/>
              </w:rPr>
              <w:t xml:space="preserve"> have reviewed NPRR1</w:t>
            </w:r>
            <w:r w:rsidRPr="008B0D56">
              <w:t>252</w:t>
            </w:r>
            <w:r w:rsidRPr="008B0D56">
              <w:rPr>
                <w:color w:val="000000"/>
              </w:rPr>
              <w:t xml:space="preserve"> and do not believe that it requires changes to credit monitoring activity or the calculation of liability.</w:t>
            </w:r>
          </w:p>
        </w:tc>
      </w:tr>
      <w:tr w:rsidR="008B0D56" w:rsidRPr="00F6614D" w14:paraId="65974710" w14:textId="77777777" w:rsidTr="00EB4472">
        <w:trPr>
          <w:trHeight w:val="432"/>
        </w:trPr>
        <w:tc>
          <w:tcPr>
            <w:tcW w:w="2880" w:type="dxa"/>
            <w:shd w:val="clear" w:color="auto" w:fill="FFFFFF"/>
            <w:vAlign w:val="center"/>
          </w:tcPr>
          <w:p w14:paraId="558DB7D2" w14:textId="77777777" w:rsidR="008B0D56" w:rsidRPr="00F6614D" w:rsidRDefault="008B0D56" w:rsidP="00EB4472">
            <w:pPr>
              <w:pStyle w:val="Header"/>
              <w:ind w:hanging="2"/>
            </w:pPr>
            <w:r>
              <w:t xml:space="preserve">Independent Market Monitor </w:t>
            </w:r>
            <w:r w:rsidRPr="00F6614D">
              <w:t>Opinion</w:t>
            </w:r>
          </w:p>
        </w:tc>
        <w:tc>
          <w:tcPr>
            <w:tcW w:w="7560" w:type="dxa"/>
            <w:vAlign w:val="center"/>
          </w:tcPr>
          <w:p w14:paraId="38D1D9A4" w14:textId="77777777" w:rsidR="008B0D56" w:rsidRPr="00F6614D" w:rsidRDefault="008B0D56" w:rsidP="00EB4472">
            <w:pPr>
              <w:pStyle w:val="NormalArial"/>
              <w:spacing w:before="120" w:after="120"/>
              <w:ind w:hanging="2"/>
              <w:rPr>
                <w:b/>
                <w:bCs/>
              </w:rPr>
            </w:pPr>
            <w:r w:rsidRPr="00550B01">
              <w:t>To be determined</w:t>
            </w:r>
          </w:p>
        </w:tc>
      </w:tr>
      <w:tr w:rsidR="008B0D56" w:rsidRPr="00F6614D" w14:paraId="0CB18C57" w14:textId="77777777" w:rsidTr="00EB4472">
        <w:trPr>
          <w:trHeight w:val="432"/>
        </w:trPr>
        <w:tc>
          <w:tcPr>
            <w:tcW w:w="2880" w:type="dxa"/>
            <w:shd w:val="clear" w:color="auto" w:fill="FFFFFF"/>
            <w:vAlign w:val="center"/>
          </w:tcPr>
          <w:p w14:paraId="778E0C86" w14:textId="77777777" w:rsidR="008B0D56" w:rsidRPr="00F6614D" w:rsidRDefault="008B0D56" w:rsidP="00EB4472">
            <w:pPr>
              <w:pStyle w:val="Header"/>
              <w:ind w:hanging="2"/>
            </w:pPr>
            <w:r w:rsidRPr="00F6614D">
              <w:t>ERCOT Opinion</w:t>
            </w:r>
          </w:p>
        </w:tc>
        <w:tc>
          <w:tcPr>
            <w:tcW w:w="7560" w:type="dxa"/>
            <w:vAlign w:val="center"/>
          </w:tcPr>
          <w:p w14:paraId="1F83571C" w14:textId="77777777" w:rsidR="008B0D56" w:rsidRPr="00F6614D" w:rsidRDefault="008B0D56" w:rsidP="00EB4472">
            <w:pPr>
              <w:pStyle w:val="NormalArial"/>
              <w:spacing w:before="120" w:after="120"/>
              <w:ind w:hanging="2"/>
              <w:rPr>
                <w:b/>
                <w:bCs/>
              </w:rPr>
            </w:pPr>
            <w:r w:rsidRPr="00550B01">
              <w:t>To be determined</w:t>
            </w:r>
          </w:p>
        </w:tc>
      </w:tr>
      <w:tr w:rsidR="008B0D56" w:rsidRPr="00F6614D" w14:paraId="15794E7A" w14:textId="77777777" w:rsidTr="00EB4472">
        <w:trPr>
          <w:trHeight w:val="432"/>
        </w:trPr>
        <w:tc>
          <w:tcPr>
            <w:tcW w:w="2880" w:type="dxa"/>
            <w:shd w:val="clear" w:color="auto" w:fill="FFFFFF"/>
            <w:vAlign w:val="center"/>
          </w:tcPr>
          <w:p w14:paraId="12619DCE" w14:textId="77777777" w:rsidR="008B0D56" w:rsidRPr="00F6614D" w:rsidRDefault="008B0D56" w:rsidP="00EB4472">
            <w:pPr>
              <w:pStyle w:val="Header"/>
              <w:ind w:hanging="2"/>
            </w:pPr>
            <w:r w:rsidRPr="00F6614D">
              <w:t>ERCOT Market Impact Statement</w:t>
            </w:r>
          </w:p>
        </w:tc>
        <w:tc>
          <w:tcPr>
            <w:tcW w:w="7560" w:type="dxa"/>
            <w:vAlign w:val="center"/>
          </w:tcPr>
          <w:p w14:paraId="45EFA427" w14:textId="77777777" w:rsidR="008B0D56" w:rsidRPr="00F6614D" w:rsidRDefault="008B0D56" w:rsidP="00EB4472">
            <w:pPr>
              <w:pStyle w:val="NormalArial"/>
              <w:spacing w:before="120" w:after="120"/>
              <w:ind w:hanging="2"/>
              <w:rPr>
                <w:b/>
                <w:bCs/>
              </w:rPr>
            </w:pPr>
            <w:r w:rsidRPr="00550B01">
              <w:t>To be determined</w:t>
            </w:r>
          </w:p>
        </w:tc>
      </w:tr>
    </w:tbl>
    <w:p w14:paraId="69C45DC8" w14:textId="77777777" w:rsidR="008B0D56" w:rsidRPr="00D85807"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14:paraId="4092908D" w14:textId="77777777" w:rsidTr="00EB4472">
        <w:trPr>
          <w:cantSplit/>
          <w:trHeight w:val="432"/>
        </w:trPr>
        <w:tc>
          <w:tcPr>
            <w:tcW w:w="10440" w:type="dxa"/>
            <w:gridSpan w:val="2"/>
            <w:tcBorders>
              <w:top w:val="single" w:sz="4" w:space="0" w:color="auto"/>
            </w:tcBorders>
            <w:shd w:val="clear" w:color="auto" w:fill="FFFFFF"/>
            <w:vAlign w:val="center"/>
          </w:tcPr>
          <w:p w14:paraId="2D4EBC17" w14:textId="77777777" w:rsidR="008B0D56" w:rsidRPr="00522BC6" w:rsidRDefault="008B0D56" w:rsidP="00EB4472">
            <w:pPr>
              <w:pStyle w:val="Header"/>
              <w:jc w:val="center"/>
            </w:pPr>
            <w:r>
              <w:t>Sponsor</w:t>
            </w:r>
          </w:p>
        </w:tc>
      </w:tr>
      <w:tr w:rsidR="008B0D56" w14:paraId="18BF4FE6" w14:textId="77777777" w:rsidTr="00EB4472">
        <w:trPr>
          <w:cantSplit/>
          <w:trHeight w:val="432"/>
        </w:trPr>
        <w:tc>
          <w:tcPr>
            <w:tcW w:w="2880" w:type="dxa"/>
            <w:shd w:val="clear" w:color="auto" w:fill="FFFFFF"/>
            <w:vAlign w:val="center"/>
          </w:tcPr>
          <w:p w14:paraId="51C05507" w14:textId="77777777" w:rsidR="008B0D56" w:rsidRPr="00B93CA0" w:rsidRDefault="008B0D56" w:rsidP="00EB4472">
            <w:pPr>
              <w:pStyle w:val="Header"/>
              <w:rPr>
                <w:bCs w:val="0"/>
              </w:rPr>
            </w:pPr>
            <w:r w:rsidRPr="00B93CA0">
              <w:rPr>
                <w:bCs w:val="0"/>
              </w:rPr>
              <w:t>Name</w:t>
            </w:r>
          </w:p>
        </w:tc>
        <w:tc>
          <w:tcPr>
            <w:tcW w:w="7560" w:type="dxa"/>
            <w:vAlign w:val="center"/>
          </w:tcPr>
          <w:p w14:paraId="5A8AC548" w14:textId="77777777" w:rsidR="008B0D56" w:rsidRDefault="008B0D56" w:rsidP="00EB4472">
            <w:pPr>
              <w:pStyle w:val="NormalArial"/>
            </w:pPr>
            <w:r w:rsidRPr="0007138D">
              <w:t>Katherine Gross</w:t>
            </w:r>
            <w:r>
              <w:t xml:space="preserve"> / Doug Fohn / Venkata Tirupati</w:t>
            </w:r>
          </w:p>
        </w:tc>
      </w:tr>
      <w:tr w:rsidR="008B0D56" w14:paraId="7581F55F" w14:textId="77777777" w:rsidTr="00EB4472">
        <w:trPr>
          <w:cantSplit/>
          <w:trHeight w:val="432"/>
        </w:trPr>
        <w:tc>
          <w:tcPr>
            <w:tcW w:w="2880" w:type="dxa"/>
            <w:shd w:val="clear" w:color="auto" w:fill="FFFFFF"/>
            <w:vAlign w:val="center"/>
          </w:tcPr>
          <w:p w14:paraId="7E68DDE1" w14:textId="77777777" w:rsidR="008B0D56" w:rsidRPr="00B93CA0" w:rsidRDefault="008B0D56" w:rsidP="00EB4472">
            <w:pPr>
              <w:pStyle w:val="Header"/>
              <w:rPr>
                <w:bCs w:val="0"/>
              </w:rPr>
            </w:pPr>
            <w:r w:rsidRPr="00B93CA0">
              <w:rPr>
                <w:bCs w:val="0"/>
              </w:rPr>
              <w:t>E-mail Address</w:t>
            </w:r>
          </w:p>
        </w:tc>
        <w:tc>
          <w:tcPr>
            <w:tcW w:w="7560" w:type="dxa"/>
            <w:vAlign w:val="center"/>
          </w:tcPr>
          <w:p w14:paraId="1814EAD7" w14:textId="77777777" w:rsidR="008B0D56" w:rsidRDefault="00693082" w:rsidP="00EB4472">
            <w:pPr>
              <w:pStyle w:val="NormalArial"/>
            </w:pPr>
            <w:hyperlink r:id="rId20" w:history="1">
              <w:r w:rsidR="008B0D56" w:rsidRPr="00171A07">
                <w:rPr>
                  <w:rStyle w:val="Hyperlink"/>
                </w:rPr>
                <w:t>Katherine.Gross@ercot.com</w:t>
              </w:r>
            </w:hyperlink>
            <w:r w:rsidR="008B0D56">
              <w:t xml:space="preserve"> / </w:t>
            </w:r>
            <w:hyperlink r:id="rId21" w:history="1">
              <w:r w:rsidR="008B0D56" w:rsidRPr="001833B7">
                <w:rPr>
                  <w:rStyle w:val="Hyperlink"/>
                </w:rPr>
                <w:t>Doug.Fohn@ercot.com</w:t>
              </w:r>
            </w:hyperlink>
            <w:r w:rsidR="008B0D56">
              <w:rPr>
                <w:rStyle w:val="Hyperlink"/>
              </w:rPr>
              <w:t xml:space="preserve"> / Venkata.Tirupati@ercot.com</w:t>
            </w:r>
          </w:p>
        </w:tc>
      </w:tr>
      <w:tr w:rsidR="008B0D56" w14:paraId="48289C57" w14:textId="77777777" w:rsidTr="00EB4472">
        <w:trPr>
          <w:cantSplit/>
          <w:trHeight w:val="432"/>
        </w:trPr>
        <w:tc>
          <w:tcPr>
            <w:tcW w:w="2880" w:type="dxa"/>
            <w:shd w:val="clear" w:color="auto" w:fill="FFFFFF"/>
            <w:vAlign w:val="center"/>
          </w:tcPr>
          <w:p w14:paraId="15AF315B" w14:textId="77777777" w:rsidR="008B0D56" w:rsidRPr="00B93CA0" w:rsidRDefault="008B0D56" w:rsidP="00EB4472">
            <w:pPr>
              <w:pStyle w:val="Header"/>
              <w:rPr>
                <w:bCs w:val="0"/>
              </w:rPr>
            </w:pPr>
            <w:r w:rsidRPr="00B93CA0">
              <w:rPr>
                <w:bCs w:val="0"/>
              </w:rPr>
              <w:t>Company</w:t>
            </w:r>
          </w:p>
        </w:tc>
        <w:tc>
          <w:tcPr>
            <w:tcW w:w="7560" w:type="dxa"/>
            <w:vAlign w:val="center"/>
          </w:tcPr>
          <w:p w14:paraId="7D051CA3" w14:textId="77777777" w:rsidR="008B0D56" w:rsidRDefault="008B0D56" w:rsidP="00EB4472">
            <w:pPr>
              <w:pStyle w:val="NormalArial"/>
            </w:pPr>
            <w:r>
              <w:t>ERCOT</w:t>
            </w:r>
          </w:p>
        </w:tc>
      </w:tr>
      <w:tr w:rsidR="008B0D56" w14:paraId="4B31DE61" w14:textId="77777777" w:rsidTr="00EB4472">
        <w:trPr>
          <w:cantSplit/>
          <w:trHeight w:val="432"/>
        </w:trPr>
        <w:tc>
          <w:tcPr>
            <w:tcW w:w="2880" w:type="dxa"/>
            <w:tcBorders>
              <w:bottom w:val="single" w:sz="4" w:space="0" w:color="auto"/>
            </w:tcBorders>
            <w:shd w:val="clear" w:color="auto" w:fill="FFFFFF"/>
            <w:vAlign w:val="center"/>
          </w:tcPr>
          <w:p w14:paraId="59028AA6" w14:textId="77777777" w:rsidR="008B0D56" w:rsidRPr="00B93CA0" w:rsidRDefault="008B0D56" w:rsidP="00EB4472">
            <w:pPr>
              <w:pStyle w:val="Header"/>
              <w:rPr>
                <w:bCs w:val="0"/>
              </w:rPr>
            </w:pPr>
            <w:r w:rsidRPr="00B93CA0">
              <w:rPr>
                <w:bCs w:val="0"/>
              </w:rPr>
              <w:t>Phone Number</w:t>
            </w:r>
          </w:p>
        </w:tc>
        <w:tc>
          <w:tcPr>
            <w:tcW w:w="7560" w:type="dxa"/>
            <w:tcBorders>
              <w:bottom w:val="single" w:sz="4" w:space="0" w:color="auto"/>
            </w:tcBorders>
            <w:vAlign w:val="center"/>
          </w:tcPr>
          <w:p w14:paraId="518DE25D" w14:textId="77777777" w:rsidR="008B0D56" w:rsidRDefault="008B0D56" w:rsidP="00EB4472">
            <w:pPr>
              <w:pStyle w:val="NormalArial"/>
            </w:pPr>
            <w:r>
              <w:t>512-225-7184 / 512-275-7447 / 512-248-6641</w:t>
            </w:r>
          </w:p>
        </w:tc>
      </w:tr>
      <w:tr w:rsidR="008B0D56" w14:paraId="7DFDBF87" w14:textId="77777777" w:rsidTr="00EB4472">
        <w:trPr>
          <w:cantSplit/>
          <w:trHeight w:val="432"/>
        </w:trPr>
        <w:tc>
          <w:tcPr>
            <w:tcW w:w="2880" w:type="dxa"/>
            <w:shd w:val="clear" w:color="auto" w:fill="FFFFFF"/>
            <w:vAlign w:val="center"/>
          </w:tcPr>
          <w:p w14:paraId="532D0BD9" w14:textId="77777777" w:rsidR="008B0D56" w:rsidRPr="00B93CA0" w:rsidRDefault="008B0D56" w:rsidP="00EB4472">
            <w:pPr>
              <w:pStyle w:val="Header"/>
              <w:rPr>
                <w:bCs w:val="0"/>
              </w:rPr>
            </w:pPr>
            <w:r>
              <w:rPr>
                <w:bCs w:val="0"/>
              </w:rPr>
              <w:t>Cell</w:t>
            </w:r>
            <w:r w:rsidRPr="00B93CA0">
              <w:rPr>
                <w:bCs w:val="0"/>
              </w:rPr>
              <w:t xml:space="preserve"> Number</w:t>
            </w:r>
          </w:p>
        </w:tc>
        <w:tc>
          <w:tcPr>
            <w:tcW w:w="7560" w:type="dxa"/>
            <w:vAlign w:val="center"/>
          </w:tcPr>
          <w:p w14:paraId="022C7128" w14:textId="77777777" w:rsidR="008B0D56" w:rsidRDefault="008B0D56" w:rsidP="00EB4472">
            <w:pPr>
              <w:pStyle w:val="NormalArial"/>
            </w:pPr>
          </w:p>
        </w:tc>
      </w:tr>
      <w:tr w:rsidR="008B0D56" w14:paraId="2A8A305B" w14:textId="77777777" w:rsidTr="00EB4472">
        <w:trPr>
          <w:cantSplit/>
          <w:trHeight w:val="432"/>
        </w:trPr>
        <w:tc>
          <w:tcPr>
            <w:tcW w:w="2880" w:type="dxa"/>
            <w:tcBorders>
              <w:bottom w:val="single" w:sz="4" w:space="0" w:color="auto"/>
            </w:tcBorders>
            <w:shd w:val="clear" w:color="auto" w:fill="FFFFFF"/>
            <w:vAlign w:val="center"/>
          </w:tcPr>
          <w:p w14:paraId="0AA9A080" w14:textId="77777777" w:rsidR="008B0D56" w:rsidRPr="00B93CA0" w:rsidRDefault="008B0D56" w:rsidP="00EB4472">
            <w:pPr>
              <w:pStyle w:val="Header"/>
              <w:rPr>
                <w:bCs w:val="0"/>
              </w:rPr>
            </w:pPr>
            <w:r>
              <w:rPr>
                <w:bCs w:val="0"/>
              </w:rPr>
              <w:t>Market Segment</w:t>
            </w:r>
          </w:p>
        </w:tc>
        <w:tc>
          <w:tcPr>
            <w:tcW w:w="7560" w:type="dxa"/>
            <w:tcBorders>
              <w:bottom w:val="single" w:sz="4" w:space="0" w:color="auto"/>
            </w:tcBorders>
            <w:vAlign w:val="center"/>
          </w:tcPr>
          <w:p w14:paraId="287EFBAF" w14:textId="77777777" w:rsidR="008B0D56" w:rsidRDefault="008B0D56" w:rsidP="00EB4472">
            <w:pPr>
              <w:pStyle w:val="NormalArial"/>
            </w:pPr>
            <w:r>
              <w:t>Not applicable</w:t>
            </w:r>
          </w:p>
        </w:tc>
      </w:tr>
    </w:tbl>
    <w:p w14:paraId="126DED5A" w14:textId="77777777" w:rsidR="008B0D56" w:rsidRPr="00D56D61" w:rsidRDefault="008B0D56"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B0D56" w:rsidRPr="00D56D61" w14:paraId="4949D6CE" w14:textId="77777777" w:rsidTr="00EB4472">
        <w:trPr>
          <w:cantSplit/>
          <w:trHeight w:val="432"/>
        </w:trPr>
        <w:tc>
          <w:tcPr>
            <w:tcW w:w="10440" w:type="dxa"/>
            <w:gridSpan w:val="2"/>
            <w:vAlign w:val="center"/>
          </w:tcPr>
          <w:p w14:paraId="1E374474" w14:textId="77777777" w:rsidR="008B0D56" w:rsidRPr="007C199B" w:rsidRDefault="008B0D56" w:rsidP="00EB4472">
            <w:pPr>
              <w:pStyle w:val="NormalArial"/>
              <w:jc w:val="center"/>
              <w:rPr>
                <w:b/>
              </w:rPr>
            </w:pPr>
            <w:r w:rsidRPr="007C199B">
              <w:rPr>
                <w:b/>
              </w:rPr>
              <w:lastRenderedPageBreak/>
              <w:t>Market Rules Staff Contact</w:t>
            </w:r>
          </w:p>
        </w:tc>
      </w:tr>
      <w:tr w:rsidR="008B0D56" w:rsidRPr="00D56D61" w14:paraId="43D2BF60" w14:textId="77777777" w:rsidTr="00EB4472">
        <w:trPr>
          <w:cantSplit/>
          <w:trHeight w:val="432"/>
        </w:trPr>
        <w:tc>
          <w:tcPr>
            <w:tcW w:w="2880" w:type="dxa"/>
            <w:vAlign w:val="center"/>
          </w:tcPr>
          <w:p w14:paraId="30C26D4F" w14:textId="77777777" w:rsidR="008B0D56" w:rsidRPr="007C199B" w:rsidRDefault="008B0D56" w:rsidP="00EB4472">
            <w:pPr>
              <w:pStyle w:val="NormalArial"/>
              <w:rPr>
                <w:b/>
              </w:rPr>
            </w:pPr>
            <w:r w:rsidRPr="007C199B">
              <w:rPr>
                <w:b/>
              </w:rPr>
              <w:t>Name</w:t>
            </w:r>
          </w:p>
        </w:tc>
        <w:tc>
          <w:tcPr>
            <w:tcW w:w="7560" w:type="dxa"/>
            <w:vAlign w:val="center"/>
          </w:tcPr>
          <w:p w14:paraId="2DE84CB0" w14:textId="77777777" w:rsidR="008B0D56" w:rsidRPr="00D56D61" w:rsidRDefault="008B0D56" w:rsidP="00EB4472">
            <w:pPr>
              <w:pStyle w:val="NormalArial"/>
            </w:pPr>
            <w:r>
              <w:t>Brittney Albracht</w:t>
            </w:r>
          </w:p>
        </w:tc>
      </w:tr>
      <w:tr w:rsidR="008B0D56" w:rsidRPr="00D56D61" w14:paraId="0D3233DD" w14:textId="77777777" w:rsidTr="00EB4472">
        <w:trPr>
          <w:cantSplit/>
          <w:trHeight w:val="432"/>
        </w:trPr>
        <w:tc>
          <w:tcPr>
            <w:tcW w:w="2880" w:type="dxa"/>
            <w:vAlign w:val="center"/>
          </w:tcPr>
          <w:p w14:paraId="07048BA3" w14:textId="77777777" w:rsidR="008B0D56" w:rsidRPr="007C199B" w:rsidRDefault="008B0D56" w:rsidP="00EB4472">
            <w:pPr>
              <w:pStyle w:val="NormalArial"/>
              <w:rPr>
                <w:b/>
              </w:rPr>
            </w:pPr>
            <w:r w:rsidRPr="007C199B">
              <w:rPr>
                <w:b/>
              </w:rPr>
              <w:t>E-Mail Address</w:t>
            </w:r>
          </w:p>
        </w:tc>
        <w:tc>
          <w:tcPr>
            <w:tcW w:w="7560" w:type="dxa"/>
            <w:vAlign w:val="center"/>
          </w:tcPr>
          <w:p w14:paraId="546DA3D0" w14:textId="77777777" w:rsidR="008B0D56" w:rsidRPr="00D56D61" w:rsidRDefault="00693082" w:rsidP="00EB4472">
            <w:pPr>
              <w:pStyle w:val="NormalArial"/>
            </w:pPr>
            <w:hyperlink r:id="rId22" w:history="1">
              <w:r w:rsidR="008B0D56" w:rsidRPr="00E924F7">
                <w:rPr>
                  <w:rStyle w:val="Hyperlink"/>
                </w:rPr>
                <w:t>Brittney.Albracht@ercot.com</w:t>
              </w:r>
            </w:hyperlink>
          </w:p>
        </w:tc>
      </w:tr>
      <w:tr w:rsidR="008B0D56" w:rsidRPr="005370B5" w14:paraId="7C422A7E" w14:textId="77777777" w:rsidTr="00EB4472">
        <w:trPr>
          <w:cantSplit/>
          <w:trHeight w:val="432"/>
        </w:trPr>
        <w:tc>
          <w:tcPr>
            <w:tcW w:w="2880" w:type="dxa"/>
            <w:vAlign w:val="center"/>
          </w:tcPr>
          <w:p w14:paraId="59FC5BD5" w14:textId="77777777" w:rsidR="008B0D56" w:rsidRPr="007C199B" w:rsidRDefault="008B0D56" w:rsidP="00EB4472">
            <w:pPr>
              <w:pStyle w:val="NormalArial"/>
              <w:rPr>
                <w:b/>
              </w:rPr>
            </w:pPr>
            <w:r w:rsidRPr="007C199B">
              <w:rPr>
                <w:b/>
              </w:rPr>
              <w:t>Phone Number</w:t>
            </w:r>
          </w:p>
        </w:tc>
        <w:tc>
          <w:tcPr>
            <w:tcW w:w="7560" w:type="dxa"/>
            <w:vAlign w:val="center"/>
          </w:tcPr>
          <w:p w14:paraId="415BDD36" w14:textId="77777777" w:rsidR="008B0D56" w:rsidRDefault="008B0D56" w:rsidP="00EB4472">
            <w:pPr>
              <w:pStyle w:val="NormalArial"/>
            </w:pPr>
            <w:r>
              <w:t>512-225-7027</w:t>
            </w:r>
          </w:p>
        </w:tc>
      </w:tr>
    </w:tbl>
    <w:p w14:paraId="116527BA" w14:textId="77777777" w:rsidR="008B0D56" w:rsidRDefault="008B0D56" w:rsidP="008B0D5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B0D56" w14:paraId="6D16EC90"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B1B919" w14:textId="77777777" w:rsidR="008B0D56" w:rsidRDefault="008B0D56" w:rsidP="00EB4472">
            <w:pPr>
              <w:pStyle w:val="NormalArial"/>
              <w:ind w:hanging="2"/>
              <w:jc w:val="center"/>
              <w:rPr>
                <w:b/>
              </w:rPr>
            </w:pPr>
            <w:r>
              <w:rPr>
                <w:b/>
              </w:rPr>
              <w:t>Comments Received</w:t>
            </w:r>
          </w:p>
        </w:tc>
      </w:tr>
      <w:tr w:rsidR="008B0D56" w14:paraId="56F2A403"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E5384" w14:textId="77777777" w:rsidR="008B0D56" w:rsidRDefault="008B0D56"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6A487" w14:textId="77777777" w:rsidR="008B0D56" w:rsidRDefault="008B0D56" w:rsidP="00EB4472">
            <w:pPr>
              <w:pStyle w:val="NormalArial"/>
              <w:ind w:hanging="2"/>
              <w:rPr>
                <w:b/>
              </w:rPr>
            </w:pPr>
            <w:r>
              <w:rPr>
                <w:b/>
              </w:rPr>
              <w:t>Comment Summary</w:t>
            </w:r>
          </w:p>
        </w:tc>
      </w:tr>
      <w:tr w:rsidR="008B0D56" w14:paraId="10C0BAD6"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8AE02E" w14:textId="511267A2" w:rsidR="008B0D56" w:rsidRDefault="008B0D56" w:rsidP="00EB4472">
            <w:pPr>
              <w:pStyle w:val="Header"/>
              <w:rPr>
                <w:b w:val="0"/>
                <w:bCs w:val="0"/>
              </w:rPr>
            </w:pPr>
            <w:r>
              <w:rPr>
                <w:b w:val="0"/>
                <w:bCs w:val="0"/>
              </w:rPr>
              <w:t>ERCOT 110824</w:t>
            </w:r>
          </w:p>
        </w:tc>
        <w:tc>
          <w:tcPr>
            <w:tcW w:w="7560" w:type="dxa"/>
            <w:tcBorders>
              <w:top w:val="single" w:sz="4" w:space="0" w:color="auto"/>
              <w:left w:val="single" w:sz="4" w:space="0" w:color="auto"/>
              <w:bottom w:val="single" w:sz="4" w:space="0" w:color="auto"/>
              <w:right w:val="single" w:sz="4" w:space="0" w:color="auto"/>
            </w:tcBorders>
            <w:vAlign w:val="center"/>
          </w:tcPr>
          <w:p w14:paraId="2BC71D6D" w14:textId="21BFD276" w:rsidR="008B0D56" w:rsidRDefault="008B0D56" w:rsidP="008B0D56">
            <w:pPr>
              <w:pStyle w:val="NormalArial"/>
              <w:spacing w:before="120" w:after="120"/>
            </w:pPr>
            <w:r>
              <w:t>Clarified ERCOT’s intent regarding Market Participants obligation to subscribe to any public distribution lists for Market Notices that are relevant to each individual Market Participant’s operations or obligations; that notice by Market Notice be considered received when the Market Notice is sent; and further clarifications of what constitutes prior notice of disclosure to R&amp;I Partners</w:t>
            </w:r>
          </w:p>
        </w:tc>
      </w:tr>
    </w:tbl>
    <w:p w14:paraId="67B56F66" w14:textId="0C1EFC96" w:rsidR="004D4195" w:rsidRPr="00F236DA" w:rsidRDefault="004D4195"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D4195" w:rsidRPr="00514239" w14:paraId="5710935D" w14:textId="77777777" w:rsidTr="00E7237B">
        <w:trPr>
          <w:trHeight w:val="350"/>
        </w:trPr>
        <w:tc>
          <w:tcPr>
            <w:tcW w:w="10440" w:type="dxa"/>
            <w:shd w:val="clear" w:color="auto" w:fill="FFFFFF"/>
            <w:vAlign w:val="center"/>
          </w:tcPr>
          <w:p w14:paraId="367F91FE" w14:textId="77777777" w:rsidR="004D4195" w:rsidRPr="00514239" w:rsidRDefault="004D4195" w:rsidP="00E7237B">
            <w:pPr>
              <w:tabs>
                <w:tab w:val="center" w:pos="4320"/>
                <w:tab w:val="right" w:pos="8640"/>
              </w:tabs>
              <w:jc w:val="center"/>
              <w:rPr>
                <w:rFonts w:ascii="Arial" w:hAnsi="Arial"/>
                <w:b/>
                <w:bCs/>
              </w:rPr>
            </w:pPr>
            <w:r w:rsidRPr="00514239">
              <w:rPr>
                <w:rFonts w:ascii="Arial" w:hAnsi="Arial"/>
                <w:b/>
                <w:bCs/>
              </w:rPr>
              <w:t>Market Rules Notes</w:t>
            </w:r>
          </w:p>
        </w:tc>
      </w:tr>
    </w:tbl>
    <w:p w14:paraId="31F24BAD" w14:textId="77777777" w:rsidR="004D4195" w:rsidRPr="009C5401" w:rsidRDefault="004D4195" w:rsidP="004D4195">
      <w:pPr>
        <w:spacing w:before="120" w:after="120"/>
        <w:rPr>
          <w:rFonts w:ascii="Arial" w:hAnsi="Arial" w:cs="Arial"/>
        </w:rPr>
      </w:pPr>
      <w:r w:rsidRPr="009C5401">
        <w:rPr>
          <w:rFonts w:ascii="Arial" w:hAnsi="Arial" w:cs="Arial"/>
        </w:rPr>
        <w:t>Please note that the following NPRR(s) also propose revisions to the following section(s):</w:t>
      </w:r>
    </w:p>
    <w:p w14:paraId="374DED1C" w14:textId="77777777" w:rsidR="004D4195" w:rsidRPr="009C5401" w:rsidRDefault="004D4195" w:rsidP="004D4195">
      <w:pPr>
        <w:pStyle w:val="ListParagraph"/>
        <w:numPr>
          <w:ilvl w:val="0"/>
          <w:numId w:val="22"/>
        </w:numPr>
        <w:tabs>
          <w:tab w:val="num" w:pos="0"/>
        </w:tabs>
        <w:spacing w:before="120" w:after="120"/>
        <w:rPr>
          <w:rFonts w:ascii="Arial" w:hAnsi="Arial" w:cs="Arial"/>
        </w:rPr>
      </w:pPr>
      <w:r w:rsidRPr="009C5401">
        <w:rPr>
          <w:rFonts w:ascii="Arial" w:hAnsi="Arial" w:cs="Arial"/>
        </w:rPr>
        <w:t>NPRR1243, Revision to Requirements for Notice and Release of Protected Information or ECEII to Certain Governmental Authorities</w:t>
      </w:r>
    </w:p>
    <w:p w14:paraId="48FDCEE3" w14:textId="77777777" w:rsidR="008D66B4"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1.3.5</w:t>
      </w:r>
    </w:p>
    <w:p w14:paraId="5E0D9BD8" w14:textId="3E832A62" w:rsidR="008036DF"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5B3AF49" w:rsidR="009A3772" w:rsidRDefault="009A3772">
            <w:pPr>
              <w:pStyle w:val="Header"/>
              <w:jc w:val="center"/>
            </w:pPr>
            <w:r>
              <w:t>Proposed Protocol Language</w:t>
            </w:r>
            <w:r w:rsidR="008B0D56">
              <w:t xml:space="preserve"> Revision</w:t>
            </w:r>
          </w:p>
        </w:tc>
      </w:tr>
    </w:tbl>
    <w:p w14:paraId="46EFA8CF" w14:textId="77777777" w:rsidR="00B8346B" w:rsidRDefault="00B8346B" w:rsidP="00B8346B">
      <w:pPr>
        <w:pStyle w:val="H3"/>
      </w:pPr>
      <w:bookmarkStart w:id="3" w:name="_Toc113073427"/>
      <w:bookmarkStart w:id="4" w:name="_Toc141685013"/>
      <w:bookmarkStart w:id="5" w:name="_Toc73088728"/>
      <w:commentRangeStart w:id="6"/>
      <w:r>
        <w:t>1.3.5</w:t>
      </w:r>
      <w:commentRangeEnd w:id="6"/>
      <w:r w:rsidR="008036DF">
        <w:rPr>
          <w:rStyle w:val="CommentReference"/>
          <w:b w:val="0"/>
          <w:bCs w:val="0"/>
          <w:i w:val="0"/>
        </w:rPr>
        <w:commentReference w:id="6"/>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7" w:author="ERCOT" w:date="2024-07-24T17:54:00Z">
        <w:r w:rsidR="00316E34">
          <w:t xml:space="preserve">, (1)(h), </w:t>
        </w:r>
      </w:ins>
      <w:ins w:id="8" w:author="ERCOT" w:date="2024-08-13T10:14:00Z">
        <w:del w:id="9" w:author="ERCOT 110824" w:date="2024-11-01T08:03:00Z">
          <w:r w:rsidR="00316E34" w:rsidDel="000A5A6A">
            <w:delText xml:space="preserve">(1)(k), </w:delText>
          </w:r>
        </w:del>
      </w:ins>
      <w:r w:rsidR="00316E34" w:rsidRPr="008A33B0">
        <w:t>(1)(</w:t>
      </w:r>
      <w:ins w:id="10" w:author="ERCOT" w:date="2024-08-06T12:03:00Z">
        <w:r w:rsidR="00316E34">
          <w:t>n</w:t>
        </w:r>
      </w:ins>
      <w:del w:id="11" w:author="ERCOT" w:date="2024-08-06T12:03:00Z">
        <w:r w:rsidR="00316E34" w:rsidDel="00D03611">
          <w:delText>l</w:delText>
        </w:r>
      </w:del>
      <w:r w:rsidR="00316E34" w:rsidRPr="008A33B0">
        <w:t>)</w:t>
      </w:r>
      <w:r w:rsidR="00316E34">
        <w:t>, or (1)(</w:t>
      </w:r>
      <w:del w:id="12" w:author="ERCOT" w:date="2024-08-06T12:08:00Z">
        <w:r w:rsidR="00316E34" w:rsidDel="003003F7">
          <w:delText>n</w:delText>
        </w:r>
      </w:del>
      <w:ins w:id="13" w:author="ERCOT" w:date="2024-08-06T12:08:00Z">
        <w:r w:rsidR="00316E34">
          <w:t>p</w:t>
        </w:r>
      </w:ins>
      <w:r w:rsidR="00316E34">
        <w:t>)</w:t>
      </w:r>
      <w:r w:rsidR="00316E34" w:rsidRPr="008A33B0">
        <w:t xml:space="preserve"> of Section 1.3.6.</w:t>
      </w:r>
      <w:ins w:id="14" w:author="ERCOT" w:date="2024-08-20T14:05:00Z">
        <w:r w:rsidR="00316E34">
          <w:t xml:space="preserve">  Further,</w:t>
        </w:r>
      </w:ins>
      <w:ins w:id="15" w:author="ERCOT" w:date="2024-08-20T14:06:00Z">
        <w:r w:rsidR="00316E34">
          <w:t xml:space="preserve"> </w:t>
        </w:r>
      </w:ins>
      <w:ins w:id="16" w:author="ERCOT" w:date="2024-08-20T17:27:00Z">
        <w:r w:rsidR="00316E34">
          <w:t>n</w:t>
        </w:r>
        <w:r w:rsidR="00316E34" w:rsidRPr="008A33B0">
          <w:t>otwithstanding the foregoing</w:t>
        </w:r>
        <w:r w:rsidR="00316E34">
          <w:t xml:space="preserve">, </w:t>
        </w:r>
      </w:ins>
      <w:ins w:id="17" w:author="ERCOT" w:date="2024-08-20T14:06:00Z">
        <w:r w:rsidR="00316E34">
          <w:t>a</w:t>
        </w:r>
      </w:ins>
      <w:ins w:id="18" w:author="ERCOT" w:date="2024-08-20T17:51:00Z">
        <w:r w:rsidR="00316E34">
          <w:t xml:space="preserve"> </w:t>
        </w:r>
      </w:ins>
      <w:ins w:id="19" w:author="ERCOT" w:date="2024-08-20T14:06:00Z">
        <w:r w:rsidR="00316E34">
          <w:t xml:space="preserve">Receiving Party is not </w:t>
        </w:r>
      </w:ins>
      <w:ins w:id="20" w:author="ERCOT" w:date="2024-08-20T14:05:00Z">
        <w:r w:rsidR="00316E34" w:rsidRPr="008A33B0">
          <w:t xml:space="preserve">required to provide notice to the Disclosing Party of disclosures made </w:t>
        </w:r>
        <w:r w:rsidR="00316E34" w:rsidRPr="00BA3F29">
          <w:t xml:space="preserve">under item </w:t>
        </w:r>
        <w:r w:rsidR="00316E34">
          <w:t>(1)(i)</w:t>
        </w:r>
      </w:ins>
      <w:ins w:id="21" w:author="ERCOT" w:date="2024-08-22T16:57:00Z">
        <w:r w:rsidR="00316E34">
          <w:t xml:space="preserve"> of Section 1.3.6</w:t>
        </w:r>
      </w:ins>
      <w:ins w:id="22" w:author="ERCOT" w:date="2024-08-20T14:06:00Z">
        <w:r w:rsidR="00316E34">
          <w:t>.</w:t>
        </w:r>
      </w:ins>
    </w:p>
    <w:p w14:paraId="7736F1B2" w14:textId="77777777" w:rsidR="00B8346B" w:rsidRDefault="00B8346B" w:rsidP="00B8346B">
      <w:pPr>
        <w:pStyle w:val="BodyText"/>
        <w:ind w:left="720" w:hanging="720"/>
        <w:rPr>
          <w:ins w:id="23" w:author="ERCOT 110824" w:date="2024-11-01T08:04:00Z"/>
        </w:rPr>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6B866B3" w14:textId="22C3B525" w:rsidR="000A5A6A" w:rsidRDefault="000A5A6A" w:rsidP="000A5A6A">
      <w:pPr>
        <w:pStyle w:val="BodyText"/>
        <w:ind w:left="720" w:hanging="720"/>
        <w:rPr>
          <w:ins w:id="24" w:author="ERCOT 110824" w:date="2024-11-01T08:04:00Z"/>
        </w:rPr>
      </w:pPr>
      <w:ins w:id="25" w:author="ERCOT 110824" w:date="2024-11-01T08:04:00Z">
        <w:r w:rsidRPr="000A5A6A">
          <w:lastRenderedPageBreak/>
          <w:t xml:space="preserve">(3) </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ins>
      <w:ins w:id="26" w:author="ERCOT 110824" w:date="2024-11-01T08:05:00Z">
        <w:r>
          <w:t xml:space="preserve"> </w:t>
        </w:r>
      </w:ins>
      <w:ins w:id="27" w:author="ERCOT 110824" w:date="2024-11-01T08:04:00Z">
        <w:r w:rsidRPr="000A5A6A">
          <w:t>When providing notice under this paragraph, ERCOT shall add the disclosed information to the posted list promptly after the disclosure.</w:t>
        </w:r>
      </w:ins>
    </w:p>
    <w:p w14:paraId="38D6E11B" w14:textId="77777777" w:rsidR="000A5A6A" w:rsidRDefault="000A5A6A" w:rsidP="00B8346B">
      <w:pPr>
        <w:pStyle w:val="BodyText"/>
        <w:ind w:left="720" w:hanging="720"/>
      </w:pPr>
    </w:p>
    <w:p w14:paraId="625DA280" w14:textId="77777777" w:rsidR="00B8346B" w:rsidRDefault="00B8346B" w:rsidP="00B8346B">
      <w:pPr>
        <w:pStyle w:val="H3"/>
      </w:pPr>
      <w:bookmarkStart w:id="28" w:name="_Toc113073445"/>
      <w:bookmarkStart w:id="29" w:name="_Toc141685033"/>
      <w:bookmarkStart w:id="30" w:name="_Toc73088747"/>
      <w:bookmarkEnd w:id="3"/>
      <w:bookmarkEnd w:id="4"/>
      <w:bookmarkEnd w:id="5"/>
      <w:commentRangeStart w:id="31"/>
      <w:r w:rsidRPr="00997D14">
        <w:t>1.3.6</w:t>
      </w:r>
      <w:commentRangeEnd w:id="31"/>
      <w:r w:rsidR="008036DF">
        <w:rPr>
          <w:rStyle w:val="CommentReference"/>
          <w:b w:val="0"/>
          <w:bCs w:val="0"/>
          <w:i w:val="0"/>
        </w:rPr>
        <w:commentReference w:id="31"/>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w:t>
      </w:r>
      <w:proofErr w:type="gramStart"/>
      <w:r w:rsidRPr="008A33B0">
        <w:rPr>
          <w:szCs w:val="24"/>
        </w:rPr>
        <w:t>as a result of</w:t>
      </w:r>
      <w:proofErr w:type="gramEnd"/>
      <w:r w:rsidRPr="008A33B0">
        <w:rPr>
          <w:szCs w:val="24"/>
        </w:rPr>
        <w:t xml:space="preserve">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 xml:space="preserve">with requirements substantially </w:t>
      </w:r>
      <w:proofErr w:type="gramStart"/>
      <w:r w:rsidRPr="008A33B0">
        <w:rPr>
          <w:szCs w:val="24"/>
        </w:rPr>
        <w:t>similar to</w:t>
      </w:r>
      <w:proofErr w:type="gramEnd"/>
      <w:r w:rsidRPr="008A33B0">
        <w:rPr>
          <w:szCs w:val="24"/>
        </w:rPr>
        <w:t xml:space="preserve">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lastRenderedPageBreak/>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32"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33"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34" w:author="ERCOT" w:date="2024-08-05T14:57:00Z"/>
          <w:szCs w:val="24"/>
        </w:rPr>
      </w:pPr>
      <w:ins w:id="35" w:author="ERCOT" w:date="2024-08-05T14:56:00Z">
        <w:r>
          <w:rPr>
            <w:szCs w:val="24"/>
          </w:rPr>
          <w:t>(j)</w:t>
        </w:r>
        <w:r>
          <w:rPr>
            <w:szCs w:val="24"/>
          </w:rPr>
          <w:tab/>
          <w:t xml:space="preserve">For </w:t>
        </w:r>
        <w:r w:rsidRPr="006B2988">
          <w:rPr>
            <w:szCs w:val="24"/>
          </w:rPr>
          <w:t>Protected Information</w:t>
        </w:r>
        <w:r>
          <w:rPr>
            <w:szCs w:val="24"/>
          </w:rPr>
          <w:t xml:space="preserve">, to an </w:t>
        </w:r>
      </w:ins>
      <w:ins w:id="36" w:author="ERCOT" w:date="2024-08-06T11:38:00Z">
        <w:r>
          <w:rPr>
            <w:szCs w:val="24"/>
          </w:rPr>
          <w:t xml:space="preserve">ERCOT Research and </w:t>
        </w:r>
      </w:ins>
      <w:ins w:id="37" w:author="ERCOT" w:date="2024-08-09T08:39:00Z">
        <w:r>
          <w:rPr>
            <w:szCs w:val="24"/>
          </w:rPr>
          <w:t>Innovation</w:t>
        </w:r>
      </w:ins>
      <w:ins w:id="38" w:author="ERCOT" w:date="2024-08-06T11:38:00Z">
        <w:r>
          <w:rPr>
            <w:szCs w:val="24"/>
          </w:rPr>
          <w:t xml:space="preserve"> </w:t>
        </w:r>
      </w:ins>
      <w:ins w:id="39" w:author="ERCOT" w:date="2024-08-28T15:10:00Z">
        <w:r w:rsidR="002A6F9D">
          <w:rPr>
            <w:szCs w:val="24"/>
          </w:rPr>
          <w:t xml:space="preserve">(R&amp;I) </w:t>
        </w:r>
      </w:ins>
      <w:ins w:id="40" w:author="ERCOT" w:date="2024-08-06T11:38:00Z">
        <w:r>
          <w:rPr>
            <w:szCs w:val="24"/>
          </w:rPr>
          <w:t>Partne</w:t>
        </w:r>
      </w:ins>
      <w:ins w:id="41" w:author="ERCOT" w:date="2024-08-06T11:39:00Z">
        <w:r>
          <w:rPr>
            <w:szCs w:val="24"/>
          </w:rPr>
          <w:t>r</w:t>
        </w:r>
      </w:ins>
      <w:ins w:id="42" w:author="ERCOT" w:date="2024-08-28T15:10:00Z">
        <w:r w:rsidR="002A6F9D">
          <w:rPr>
            <w:szCs w:val="24"/>
          </w:rPr>
          <w:t xml:space="preserve"> </w:t>
        </w:r>
      </w:ins>
      <w:ins w:id="43" w:author="ERCOT" w:date="2024-08-06T11:38:00Z">
        <w:r>
          <w:rPr>
            <w:szCs w:val="24"/>
          </w:rPr>
          <w:t xml:space="preserve">that </w:t>
        </w:r>
      </w:ins>
      <w:ins w:id="44" w:author="ERCOT" w:date="2024-08-05T14:56:00Z">
        <w:r>
          <w:rPr>
            <w:szCs w:val="24"/>
          </w:rPr>
          <w:t xml:space="preserve">has </w:t>
        </w:r>
      </w:ins>
      <w:ins w:id="45" w:author="ERCOT" w:date="2024-08-20T14:08:00Z">
        <w:r>
          <w:rPr>
            <w:szCs w:val="24"/>
          </w:rPr>
          <w:t>agreed</w:t>
        </w:r>
      </w:ins>
      <w:ins w:id="46" w:author="ERCOT" w:date="2024-08-05T14:56:00Z">
        <w:r>
          <w:rPr>
            <w:szCs w:val="24"/>
          </w:rPr>
          <w:t xml:space="preserve"> </w:t>
        </w:r>
      </w:ins>
      <w:ins w:id="47" w:author="ERCOT" w:date="2024-08-05T14:57:00Z">
        <w:r>
          <w:rPr>
            <w:szCs w:val="24"/>
          </w:rPr>
          <w:t xml:space="preserve">to perform </w:t>
        </w:r>
      </w:ins>
      <w:ins w:id="48" w:author="ERCOT" w:date="2024-08-06T11:23:00Z">
        <w:r>
          <w:rPr>
            <w:szCs w:val="24"/>
          </w:rPr>
          <w:t xml:space="preserve">ERCOT </w:t>
        </w:r>
      </w:ins>
      <w:ins w:id="49" w:author="ERCOT" w:date="2024-08-05T14:57:00Z">
        <w:r>
          <w:rPr>
            <w:szCs w:val="24"/>
          </w:rPr>
          <w:t xml:space="preserve">Research and </w:t>
        </w:r>
      </w:ins>
      <w:ins w:id="50" w:author="ERCOT" w:date="2024-08-09T08:40:00Z">
        <w:r>
          <w:rPr>
            <w:szCs w:val="24"/>
          </w:rPr>
          <w:t xml:space="preserve">Innovation </w:t>
        </w:r>
      </w:ins>
      <w:ins w:id="51" w:author="ERCOT" w:date="2024-08-05T14:57:00Z">
        <w:r>
          <w:rPr>
            <w:szCs w:val="24"/>
          </w:rPr>
          <w:t xml:space="preserve">for ERCOT, so long as the </w:t>
        </w:r>
      </w:ins>
      <w:ins w:id="52" w:author="ERCOT" w:date="2024-08-28T14:52:00Z">
        <w:r w:rsidR="001A230D">
          <w:rPr>
            <w:szCs w:val="24"/>
          </w:rPr>
          <w:t xml:space="preserve">ERCOT </w:t>
        </w:r>
      </w:ins>
      <w:ins w:id="53" w:author="ERCOT" w:date="2024-08-27T11:17:00Z">
        <w:r w:rsidR="00997D14">
          <w:rPr>
            <w:szCs w:val="24"/>
          </w:rPr>
          <w:t xml:space="preserve">R&amp;I </w:t>
        </w:r>
      </w:ins>
      <w:ins w:id="54" w:author="ERCOT" w:date="2024-08-06T11:39:00Z">
        <w:r>
          <w:rPr>
            <w:szCs w:val="24"/>
          </w:rPr>
          <w:t>Partner</w:t>
        </w:r>
      </w:ins>
      <w:ins w:id="55" w:author="ERCOT" w:date="2024-08-05T14:57:00Z">
        <w:r>
          <w:rPr>
            <w:szCs w:val="24"/>
          </w:rPr>
          <w:t xml:space="preserve">: </w:t>
        </w:r>
      </w:ins>
    </w:p>
    <w:p w14:paraId="5FADAE09" w14:textId="6843F1BB" w:rsidR="00316E34" w:rsidRPr="006B2988" w:rsidRDefault="00316E34" w:rsidP="00316E34">
      <w:pPr>
        <w:pStyle w:val="List2"/>
        <w:ind w:left="2160"/>
        <w:rPr>
          <w:ins w:id="56" w:author="ERCOT" w:date="2024-08-05T14:57:00Z"/>
          <w:szCs w:val="24"/>
        </w:rPr>
      </w:pPr>
      <w:ins w:id="57" w:author="ERCOT" w:date="2024-08-05T14:57:00Z">
        <w:r w:rsidRPr="006B2988">
          <w:rPr>
            <w:szCs w:val="24"/>
          </w:rPr>
          <w:t>(i)</w:t>
        </w:r>
        <w:r w:rsidRPr="006B2988">
          <w:rPr>
            <w:szCs w:val="24"/>
          </w:rPr>
          <w:tab/>
          <w:t xml:space="preserve">Is not a Market Participant, except that ERCOT may disclose Protected Information to </w:t>
        </w:r>
      </w:ins>
      <w:ins w:id="58" w:author="ERCOT" w:date="2024-08-06T11:40:00Z">
        <w:r>
          <w:rPr>
            <w:szCs w:val="24"/>
          </w:rPr>
          <w:t xml:space="preserve">an </w:t>
        </w:r>
      </w:ins>
      <w:ins w:id="59" w:author="ERCOT" w:date="2024-08-28T14:52:00Z">
        <w:r w:rsidR="001A230D">
          <w:rPr>
            <w:szCs w:val="24"/>
          </w:rPr>
          <w:t xml:space="preserve">ERCOT </w:t>
        </w:r>
      </w:ins>
      <w:ins w:id="60" w:author="ERCOT" w:date="2024-08-06T11:40:00Z">
        <w:r>
          <w:rPr>
            <w:szCs w:val="24"/>
          </w:rPr>
          <w:t>R&amp;</w:t>
        </w:r>
      </w:ins>
      <w:ins w:id="61" w:author="ERCOT" w:date="2024-08-09T08:40:00Z">
        <w:r>
          <w:rPr>
            <w:szCs w:val="24"/>
          </w:rPr>
          <w:t>I</w:t>
        </w:r>
      </w:ins>
      <w:ins w:id="62" w:author="ERCOT" w:date="2024-08-06T11:40:00Z">
        <w:r>
          <w:rPr>
            <w:szCs w:val="24"/>
          </w:rPr>
          <w:t xml:space="preserve"> </w:t>
        </w:r>
      </w:ins>
      <w:ins w:id="63" w:author="ERCOT" w:date="2024-08-06T11:39:00Z">
        <w:r>
          <w:rPr>
            <w:szCs w:val="24"/>
          </w:rPr>
          <w:t>Partner</w:t>
        </w:r>
      </w:ins>
      <w:ins w:id="64" w:author="ERCOT" w:date="2024-08-05T14:57:00Z">
        <w:r w:rsidRPr="006B2988">
          <w:rPr>
            <w:szCs w:val="24"/>
          </w:rPr>
          <w:t xml:space="preserve"> that </w:t>
        </w:r>
        <w:r w:rsidRPr="00241E45">
          <w:rPr>
            <w:szCs w:val="24"/>
          </w:rPr>
          <w:t xml:space="preserve">is </w:t>
        </w:r>
      </w:ins>
      <w:ins w:id="65" w:author="ERCOT" w:date="2024-08-20T14:09:00Z">
        <w:r w:rsidRPr="00241E45">
          <w:rPr>
            <w:szCs w:val="24"/>
          </w:rPr>
          <w:t>registered solely</w:t>
        </w:r>
        <w:r>
          <w:rPr>
            <w:szCs w:val="24"/>
          </w:rPr>
          <w:t xml:space="preserve"> as</w:t>
        </w:r>
      </w:ins>
      <w:ins w:id="66" w:author="ERCOT" w:date="2024-08-05T14:57:00Z">
        <w:r w:rsidRPr="006B2988">
          <w:rPr>
            <w:szCs w:val="24"/>
          </w:rPr>
          <w:t xml:space="preserve"> an</w:t>
        </w:r>
      </w:ins>
      <w:ins w:id="67" w:author="ERCOT" w:date="2024-08-20T14:09:00Z">
        <w:r>
          <w:rPr>
            <w:szCs w:val="24"/>
          </w:rPr>
          <w:t xml:space="preserve"> </w:t>
        </w:r>
      </w:ins>
      <w:ins w:id="68"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9" w:author="ERCOT" w:date="2024-08-28T14:52:00Z">
        <w:r w:rsidR="001A230D">
          <w:rPr>
            <w:szCs w:val="24"/>
          </w:rPr>
          <w:t xml:space="preserve">ERCOT </w:t>
        </w:r>
      </w:ins>
      <w:ins w:id="70" w:author="ERCOT" w:date="2024-08-06T11:40:00Z">
        <w:r>
          <w:rPr>
            <w:szCs w:val="24"/>
          </w:rPr>
          <w:t>R&amp;</w:t>
        </w:r>
      </w:ins>
      <w:ins w:id="71" w:author="ERCOT" w:date="2024-08-09T08:40:00Z">
        <w:r>
          <w:rPr>
            <w:szCs w:val="24"/>
          </w:rPr>
          <w:t>I</w:t>
        </w:r>
      </w:ins>
      <w:ins w:id="72" w:author="ERCOT" w:date="2024-08-06T11:40:00Z">
        <w:r>
          <w:rPr>
            <w:szCs w:val="24"/>
          </w:rPr>
          <w:t xml:space="preserve"> </w:t>
        </w:r>
      </w:ins>
      <w:ins w:id="73" w:author="ERCOT" w:date="2024-08-06T11:39:00Z">
        <w:r>
          <w:rPr>
            <w:szCs w:val="24"/>
          </w:rPr>
          <w:t>Partner</w:t>
        </w:r>
      </w:ins>
      <w:ins w:id="74"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75" w:author="ERCOT" w:date="2024-08-05T14:57:00Z"/>
          <w:szCs w:val="24"/>
        </w:rPr>
      </w:pPr>
      <w:ins w:id="76" w:author="ERCOT" w:date="2024-08-05T14:57:00Z">
        <w:r w:rsidRPr="006B2988">
          <w:rPr>
            <w:szCs w:val="24"/>
          </w:rPr>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7" w:author="ERCOT" w:date="2024-08-05T14:58:00Z">
        <w:r>
          <w:rPr>
            <w:szCs w:val="24"/>
          </w:rPr>
          <w:t>(k)</w:t>
        </w:r>
        <w:r>
          <w:rPr>
            <w:szCs w:val="24"/>
          </w:rPr>
          <w:tab/>
        </w:r>
        <w:r w:rsidRPr="00BA3F29">
          <w:rPr>
            <w:szCs w:val="24"/>
          </w:rPr>
          <w:t>For ECEII, to a</w:t>
        </w:r>
      </w:ins>
      <w:ins w:id="78" w:author="ERCOT" w:date="2024-08-06T11:40:00Z">
        <w:r>
          <w:rPr>
            <w:szCs w:val="24"/>
          </w:rPr>
          <w:t xml:space="preserve">n </w:t>
        </w:r>
      </w:ins>
      <w:ins w:id="79" w:author="ERCOT" w:date="2024-08-28T14:52:00Z">
        <w:r w:rsidR="001A230D">
          <w:rPr>
            <w:szCs w:val="24"/>
          </w:rPr>
          <w:t xml:space="preserve">ERCOT </w:t>
        </w:r>
      </w:ins>
      <w:ins w:id="80" w:author="ERCOT" w:date="2024-08-06T11:40:00Z">
        <w:r>
          <w:rPr>
            <w:szCs w:val="24"/>
          </w:rPr>
          <w:t>R&amp;</w:t>
        </w:r>
      </w:ins>
      <w:ins w:id="81" w:author="ERCOT" w:date="2024-08-09T08:40:00Z">
        <w:r>
          <w:rPr>
            <w:szCs w:val="24"/>
          </w:rPr>
          <w:t>I</w:t>
        </w:r>
      </w:ins>
      <w:ins w:id="82" w:author="ERCOT" w:date="2024-08-06T11:40:00Z">
        <w:r>
          <w:rPr>
            <w:szCs w:val="24"/>
          </w:rPr>
          <w:t xml:space="preserve"> Partner</w:t>
        </w:r>
      </w:ins>
      <w:ins w:id="83" w:author="ERCOT" w:date="2024-08-05T14:58:00Z">
        <w:r w:rsidRPr="00BA3F29">
          <w:rPr>
            <w:szCs w:val="24"/>
          </w:rPr>
          <w:t xml:space="preserve"> </w:t>
        </w:r>
      </w:ins>
      <w:ins w:id="84" w:author="ERCOT" w:date="2024-08-20T14:08:00Z">
        <w:r>
          <w:rPr>
            <w:szCs w:val="24"/>
          </w:rPr>
          <w:t xml:space="preserve">that has agreed </w:t>
        </w:r>
      </w:ins>
      <w:ins w:id="85" w:author="ERCOT" w:date="2024-08-06T11:19:00Z">
        <w:r>
          <w:rPr>
            <w:szCs w:val="24"/>
          </w:rPr>
          <w:t xml:space="preserve">to perform </w:t>
        </w:r>
      </w:ins>
      <w:ins w:id="86" w:author="ERCOT" w:date="2024-08-06T11:22:00Z">
        <w:r>
          <w:rPr>
            <w:szCs w:val="24"/>
          </w:rPr>
          <w:t xml:space="preserve">ERCOT </w:t>
        </w:r>
      </w:ins>
      <w:ins w:id="87" w:author="ERCOT" w:date="2024-08-06T11:19:00Z">
        <w:r>
          <w:rPr>
            <w:szCs w:val="24"/>
          </w:rPr>
          <w:t xml:space="preserve">Research and </w:t>
        </w:r>
      </w:ins>
      <w:ins w:id="88" w:author="ERCOT" w:date="2024-08-09T09:17:00Z">
        <w:r>
          <w:rPr>
            <w:szCs w:val="24"/>
          </w:rPr>
          <w:t>Innovation</w:t>
        </w:r>
      </w:ins>
      <w:ins w:id="89" w:author="ERCOT" w:date="2024-08-06T11:19:00Z">
        <w:r>
          <w:rPr>
            <w:szCs w:val="24"/>
          </w:rPr>
          <w:t xml:space="preserve"> for ERCOT</w:t>
        </w:r>
      </w:ins>
      <w:ins w:id="90" w:author="ERCOT" w:date="2024-08-05T14:58:00Z">
        <w:r w:rsidRPr="00BA3F29">
          <w:rPr>
            <w:szCs w:val="24"/>
          </w:rPr>
          <w:t xml:space="preserve">, so long as such </w:t>
        </w:r>
      </w:ins>
      <w:ins w:id="91" w:author="ERCOT" w:date="2024-08-28T14:52:00Z">
        <w:r w:rsidR="001A230D">
          <w:rPr>
            <w:szCs w:val="24"/>
          </w:rPr>
          <w:t xml:space="preserve">ERCOT </w:t>
        </w:r>
      </w:ins>
      <w:ins w:id="92" w:author="ERCOT" w:date="2024-08-06T11:40:00Z">
        <w:r>
          <w:rPr>
            <w:szCs w:val="24"/>
          </w:rPr>
          <w:t>R</w:t>
        </w:r>
      </w:ins>
      <w:ins w:id="93" w:author="ERCOT" w:date="2024-08-06T11:41:00Z">
        <w:r>
          <w:rPr>
            <w:szCs w:val="24"/>
          </w:rPr>
          <w:t>&amp;</w:t>
        </w:r>
      </w:ins>
      <w:ins w:id="94" w:author="ERCOT" w:date="2024-08-09T08:40:00Z">
        <w:r>
          <w:rPr>
            <w:szCs w:val="24"/>
          </w:rPr>
          <w:t>I</w:t>
        </w:r>
      </w:ins>
      <w:ins w:id="95" w:author="ERCOT" w:date="2024-08-06T11:41:00Z">
        <w:r>
          <w:rPr>
            <w:szCs w:val="24"/>
          </w:rPr>
          <w:t xml:space="preserve"> Partner</w:t>
        </w:r>
      </w:ins>
      <w:ins w:id="96"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7" w:author="ERCOT" w:date="2024-08-27T10:21:00Z">
        <w:r w:rsidR="00BC2A54">
          <w:rPr>
            <w:szCs w:val="24"/>
          </w:rPr>
          <w:t>l</w:t>
        </w:r>
      </w:ins>
      <w:del w:id="98"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9" w:author="ERCOT" w:date="2024-08-27T10:21:00Z">
        <w:r w:rsidR="00BC2A54">
          <w:rPr>
            <w:szCs w:val="24"/>
          </w:rPr>
          <w:t>m</w:t>
        </w:r>
      </w:ins>
      <w:del w:id="100"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w:t>
      </w:r>
      <w:r w:rsidRPr="008A33B0">
        <w:rPr>
          <w:szCs w:val="24"/>
        </w:rPr>
        <w:lastRenderedPageBreak/>
        <w:t xml:space="preserve">Protected Information, and each member of a task force or working group shall execute a confidentiality agreement with requirements substantially </w:t>
      </w:r>
      <w:proofErr w:type="gramStart"/>
      <w:r w:rsidRPr="008A33B0">
        <w:rPr>
          <w:szCs w:val="24"/>
        </w:rPr>
        <w:t>similar to</w:t>
      </w:r>
      <w:proofErr w:type="gramEnd"/>
      <w:r w:rsidRPr="008A33B0">
        <w:rPr>
          <w:szCs w:val="24"/>
        </w:rPr>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101" w:author="ERCOT" w:date="2024-08-27T10:22:00Z">
        <w:r w:rsidR="00BC2A54">
          <w:rPr>
            <w:szCs w:val="24"/>
          </w:rPr>
          <w:t>n</w:t>
        </w:r>
      </w:ins>
      <w:del w:id="102"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103" w:author="ERCOT" w:date="2024-08-27T10:22:00Z">
        <w:r w:rsidR="00BC2A54">
          <w:t>o</w:t>
        </w:r>
      </w:ins>
      <w:del w:id="104"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105" w:author="ERCOT" w:date="2024-08-27T10:22:00Z">
        <w:r w:rsidR="00BC2A54">
          <w:t>p</w:t>
        </w:r>
      </w:ins>
      <w:del w:id="106" w:author="ERCOT" w:date="2024-08-27T10:22:00Z">
        <w:r w:rsidRPr="009C4D8B" w:rsidDel="00BC2A54">
          <w:delText>n</w:delText>
        </w:r>
      </w:del>
      <w:r w:rsidRPr="009C4D8B">
        <w:t>)</w:t>
      </w:r>
      <w:bookmarkStart w:id="107"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w:t>
      </w:r>
      <w:r w:rsidRPr="009C4D8B">
        <w:lastRenderedPageBreak/>
        <w:t xml:space="preserve">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7"/>
    </w:p>
    <w:p w14:paraId="280EAB24" w14:textId="77777777" w:rsidR="00B8346B" w:rsidRPr="008A33B0" w:rsidRDefault="00B8346B" w:rsidP="00B8346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lastRenderedPageBreak/>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lastRenderedPageBreak/>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lastRenderedPageBreak/>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t>(q)</w:t>
      </w:r>
      <w:r w:rsidRPr="00BC2A54">
        <w:rPr>
          <w:szCs w:val="24"/>
        </w:rPr>
        <w:tab/>
        <w:t xml:space="preserve">Any reference to dollars is </w:t>
      </w:r>
      <w:smartTag w:uri="urn:schemas-microsoft-com:office:smarttags" w:element="place">
        <w:smartTag w:uri="urn:schemas-microsoft-com:office:smarttags" w:element="City">
          <w:smartTag w:uri="urn:schemas-microsoft-com:office:smarttags" w:element="Street">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787BBA0C" w:rsidR="00B8346B" w:rsidRPr="00E20187" w:rsidRDefault="00E20187" w:rsidP="00E20187">
      <w:pPr>
        <w:spacing w:after="240"/>
        <w:ind w:left="1440" w:hanging="720"/>
        <w:jc w:val="both"/>
        <w:rPr>
          <w:szCs w:val="20"/>
        </w:rPr>
      </w:pPr>
      <w:r w:rsidRPr="00522BC6">
        <w:rPr>
          <w:szCs w:val="20"/>
        </w:rPr>
        <w:t>(a)</w:t>
      </w:r>
      <w:r w:rsidRPr="00522BC6">
        <w:rPr>
          <w:szCs w:val="20"/>
        </w:rPr>
        <w:tab/>
      </w:r>
      <w:ins w:id="108" w:author="ERCOT" w:date="2024-08-27T11:16:00Z">
        <w:r w:rsidR="00997D14">
          <w:rPr>
            <w:szCs w:val="20"/>
          </w:rPr>
          <w:t>Where</w:t>
        </w:r>
      </w:ins>
      <w:ins w:id="109" w:author="ERCOT" w:date="2024-08-09T09:20:00Z">
        <w:r w:rsidRPr="00BC5E3F">
          <w:rPr>
            <w:szCs w:val="20"/>
          </w:rPr>
          <w:t xml:space="preserve"> these Protocols require an Entity to provide, send, or </w:t>
        </w:r>
        <w:r w:rsidRPr="002350DC">
          <w:rPr>
            <w:szCs w:val="20"/>
          </w:rPr>
          <w:t>deliver notice</w:t>
        </w:r>
        <w:r w:rsidRPr="00BC5E3F">
          <w:rPr>
            <w:szCs w:val="20"/>
          </w:rPr>
          <w:t>, or to notify another Entity, such notice shall be in writing unless otherwise specified</w:t>
        </w:r>
      </w:ins>
      <w:ins w:id="110" w:author="ERCOT 110824" w:date="2024-11-07T06:41:00Z">
        <w:r w:rsidR="00E35FE6">
          <w:rPr>
            <w:szCs w:val="20"/>
          </w:rPr>
          <w:t>.</w:t>
        </w:r>
      </w:ins>
      <w:ins w:id="111" w:author="ERCOT" w:date="2024-08-09T09:20:00Z">
        <w:r w:rsidRPr="00BC5E3F">
          <w:rPr>
            <w:szCs w:val="20"/>
          </w:rPr>
          <w:t xml:space="preserve"> </w:t>
        </w:r>
      </w:ins>
      <w:del w:id="112" w:author="ERCOT" w:date="2024-08-09T09:20:00Z">
        <w:r w:rsidRPr="00522BC6" w:rsidDel="00BC5E3F">
          <w:rPr>
            <w:szCs w:val="20"/>
          </w:rPr>
          <w:delText xml:space="preserve">Whenever </w:delText>
        </w:r>
      </w:del>
      <w:ins w:id="113"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14"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15" w:author="ERCOT" w:date="2024-08-09T09:20:00Z">
        <w:r w:rsidRPr="00522BC6" w:rsidDel="00BC5E3F">
          <w:rPr>
            <w:szCs w:val="20"/>
          </w:rPr>
          <w:delText xml:space="preserve">that </w:delText>
        </w:r>
      </w:del>
      <w:ins w:id="116"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17" w:author="ERCOT" w:date="2024-08-27T10:24:00Z">
        <w:r w:rsidR="00E20187">
          <w:t>;</w:t>
        </w:r>
      </w:ins>
      <w:del w:id="118"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lastRenderedPageBreak/>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9" w:author="ERCOT" w:date="2024-08-27T10:24:00Z">
        <w:r w:rsidR="00E20187">
          <w:t xml:space="preserve">, </w:t>
        </w:r>
      </w:ins>
      <w:ins w:id="120"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t>(b)</w:t>
      </w:r>
      <w:r>
        <w:tab/>
        <w:t xml:space="preserve">Notice by facsimile, electronic mail, the Messaging System, </w:t>
      </w:r>
      <w:ins w:id="121"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22" w:author="ERCOT" w:date="2024-08-27T10:25:00Z"/>
        </w:rPr>
      </w:pPr>
      <w:del w:id="123"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24" w:author="ERCOT" w:date="2024-08-27T10:25:00Z"/>
        </w:rPr>
      </w:pPr>
    </w:p>
    <w:p w14:paraId="37EA5EB9" w14:textId="527238C8" w:rsidR="00B8346B" w:rsidDel="00E20187" w:rsidRDefault="00B8346B" w:rsidP="00B8346B">
      <w:pPr>
        <w:ind w:left="2160" w:hanging="720"/>
        <w:jc w:val="both"/>
        <w:rPr>
          <w:del w:id="125" w:author="ERCOT" w:date="2024-08-27T10:25:00Z"/>
        </w:rPr>
      </w:pPr>
      <w:del w:id="126"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27" w:author="ERCOT" w:date="2024-08-27T10:25:00Z"/>
        </w:rPr>
      </w:pPr>
    </w:p>
    <w:p w14:paraId="0ECE559F" w14:textId="59294446" w:rsidR="00B8346B" w:rsidDel="00E20187" w:rsidRDefault="00B8346B" w:rsidP="00B8346B">
      <w:pPr>
        <w:ind w:left="2160" w:hanging="720"/>
        <w:jc w:val="both"/>
        <w:rPr>
          <w:del w:id="128" w:author="ERCOT" w:date="2024-08-27T10:25:00Z"/>
        </w:rPr>
      </w:pPr>
      <w:del w:id="129"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30" w:author="ERCOT" w:date="2024-08-27T10:25:00Z"/>
        </w:rPr>
      </w:pPr>
    </w:p>
    <w:p w14:paraId="43EFF4C7" w14:textId="64B8ED28" w:rsidR="00B8346B" w:rsidDel="00E20187" w:rsidRDefault="00B8346B" w:rsidP="00B8346B">
      <w:pPr>
        <w:ind w:left="2160" w:hanging="720"/>
        <w:jc w:val="both"/>
        <w:rPr>
          <w:del w:id="131" w:author="ERCOT" w:date="2024-08-27T10:25:00Z"/>
        </w:rPr>
      </w:pPr>
      <w:del w:id="132"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33" w:author="ERCOT" w:date="2024-08-27T10:26:00Z">
        <w:r w:rsidR="00E20187">
          <w:t>e</w:t>
        </w:r>
      </w:ins>
      <w:del w:id="134" w:author="ERCOT" w:date="2024-08-27T10:26:00Z">
        <w:r w:rsidDel="00E20187">
          <w:delText>f</w:delText>
        </w:r>
      </w:del>
      <w:r>
        <w:t>)</w:t>
      </w:r>
      <w:r>
        <w:tab/>
      </w:r>
      <w:ins w:id="135"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36" w:author="ERCOT" w:date="2024-08-27T11:28:00Z">
        <w:r w:rsidR="004D0367">
          <w:t>Authorized Representative</w:t>
        </w:r>
      </w:ins>
      <w:ins w:id="137" w:author="ERCOT" w:date="2024-08-27T10:26:00Z">
        <w:r w:rsidR="00E20187" w:rsidRPr="00C50797">
          <w:t xml:space="preserve">, in addition to any other person who is required to receive notice under the Protocols. </w:t>
        </w:r>
      </w:ins>
      <w:ins w:id="138" w:author="ERCOT" w:date="2024-08-27T10:35:00Z">
        <w:r w:rsidR="005C6F58">
          <w:t xml:space="preserve"> </w:t>
        </w:r>
      </w:ins>
      <w:ins w:id="139" w:author="ERCOT" w:date="2024-08-27T10:26:00Z">
        <w:r w:rsidR="00E20187" w:rsidRPr="00C50797">
          <w:t xml:space="preserve">If ERCOT is providing notice to a Market Participant regarding a breach or </w:t>
        </w:r>
      </w:ins>
      <w:ins w:id="140" w:author="ERCOT" w:date="2024-08-27T11:30:00Z">
        <w:r w:rsidR="004D0367">
          <w:t>d</w:t>
        </w:r>
      </w:ins>
      <w:ins w:id="141" w:author="ERCOT" w:date="2024-08-27T10:26:00Z">
        <w:r w:rsidR="00E20187" w:rsidRPr="004D0367">
          <w:t>efault</w:t>
        </w:r>
        <w:r w:rsidR="00E20187" w:rsidRPr="00C50797">
          <w:t xml:space="preserve"> under an agreement</w:t>
        </w:r>
      </w:ins>
      <w:ins w:id="142" w:author="ERCOT" w:date="2024-08-28T14:45:00Z">
        <w:r w:rsidR="001A230D">
          <w:t xml:space="preserve"> </w:t>
        </w:r>
      </w:ins>
      <w:ins w:id="143" w:author="ERCOT" w:date="2024-08-28T14:43:00Z">
        <w:r w:rsidR="001A230D" w:rsidRPr="001A230D">
          <w:t>contained in the Protocols</w:t>
        </w:r>
      </w:ins>
      <w:ins w:id="144" w:author="ERCOT" w:date="2024-08-27T10:26:00Z">
        <w:r w:rsidR="00E20187" w:rsidRPr="00EC4B7D">
          <w:t xml:space="preserve">, then such notice shall be provided to the Market Participant’s contact for notice listed in Section 22, Attachment A Standard Form </w:t>
        </w:r>
      </w:ins>
      <w:ins w:id="145" w:author="ERCOT" w:date="2024-08-27T11:32:00Z">
        <w:r w:rsidR="00EC4B7D" w:rsidRPr="00EC4B7D">
          <w:t xml:space="preserve">Market Participant </w:t>
        </w:r>
      </w:ins>
      <w:ins w:id="146" w:author="ERCOT" w:date="2024-08-27T10:26:00Z">
        <w:r w:rsidR="00E20187" w:rsidRPr="00EC4B7D">
          <w:t xml:space="preserve">Agreement. </w:t>
        </w:r>
      </w:ins>
      <w:ins w:id="147" w:author="ERCOT" w:date="2024-08-27T10:35:00Z">
        <w:r w:rsidR="005C6F58" w:rsidRPr="00EC4B7D">
          <w:t xml:space="preserve"> </w:t>
        </w:r>
      </w:ins>
      <w:ins w:id="148" w:author="ERCOT" w:date="2024-08-27T10:26:00Z">
        <w:r w:rsidR="00E20187" w:rsidRPr="00EC4B7D">
          <w:t>If a Market Participant is providing notice to ERCOT as required by the Protocols</w:t>
        </w:r>
        <w:r w:rsidR="00E20187" w:rsidRPr="00C50797">
          <w:t xml:space="preserve"> or as provided under an agreement</w:t>
        </w:r>
      </w:ins>
      <w:ins w:id="149" w:author="ERCOT" w:date="2024-08-28T14:45:00Z">
        <w:r w:rsidR="001A230D">
          <w:t xml:space="preserve"> contained in the Protoco</w:t>
        </w:r>
      </w:ins>
      <w:ins w:id="150" w:author="ERCOT" w:date="2024-08-28T14:46:00Z">
        <w:r w:rsidR="001A230D">
          <w:t>ls</w:t>
        </w:r>
      </w:ins>
      <w:ins w:id="151" w:author="ERCOT" w:date="2024-08-27T10:26:00Z">
        <w:r w:rsidR="00E20187" w:rsidRPr="00C50797">
          <w:t>, then such notice shall be provided to ERCOT’s contact for notice listed in Section 22, Attachment A.</w:t>
        </w:r>
      </w:ins>
      <w:del w:id="152"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w:delText>
        </w:r>
        <w:r w:rsidDel="00E20187">
          <w:lastRenderedPageBreak/>
          <w:delText xml:space="preserve">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53" w:author="ERCOT" w:date="2024-08-27T10:26:00Z">
        <w:r w:rsidR="00E20187">
          <w:t>f</w:t>
        </w:r>
      </w:ins>
      <w:del w:id="154" w:author="ERCOT" w:date="2024-08-27T10:26:00Z">
        <w:r w:rsidDel="00E20187">
          <w:delText>g</w:delText>
        </w:r>
      </w:del>
      <w:r>
        <w:t>)</w:t>
      </w:r>
      <w:r>
        <w:tab/>
        <w:t xml:space="preserve">When the Protocols require a notice to be in writing, sending it by electronic mail, the Messaging System, </w:t>
      </w:r>
      <w:ins w:id="155"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56" w:author="ERCOT" w:date="2024-08-09T06:20:00Z"/>
          <w:del w:id="157" w:author="ERCOT" w:date="2024-08-09T08:50:00Z"/>
        </w:rPr>
      </w:pPr>
      <w:bookmarkStart w:id="158" w:name="_Toc73847662"/>
      <w:bookmarkStart w:id="159" w:name="_Toc118224377"/>
      <w:bookmarkStart w:id="160" w:name="_Toc118909445"/>
      <w:bookmarkStart w:id="161" w:name="_Toc205190238"/>
      <w:bookmarkEnd w:id="28"/>
      <w:bookmarkEnd w:id="29"/>
      <w:bookmarkEnd w:id="30"/>
      <w:r w:rsidRPr="00E20187">
        <w:t>2.1</w:t>
      </w:r>
      <w:r w:rsidRPr="00E20187">
        <w:tab/>
        <w:t>DEFINITIONS</w:t>
      </w:r>
      <w:bookmarkStart w:id="162" w:name="_Hlk173839099"/>
      <w:bookmarkEnd w:id="158"/>
      <w:bookmarkEnd w:id="159"/>
      <w:bookmarkEnd w:id="160"/>
      <w:bookmarkEnd w:id="161"/>
    </w:p>
    <w:p w14:paraId="3E94E82F" w14:textId="5328DD66" w:rsidR="00B71AF5" w:rsidRPr="00241E45" w:rsidRDefault="00B71AF5" w:rsidP="00E72457">
      <w:pPr>
        <w:tabs>
          <w:tab w:val="left" w:pos="180"/>
        </w:tabs>
        <w:spacing w:before="240" w:after="240"/>
        <w:outlineLvl w:val="1"/>
        <w:rPr>
          <w:ins w:id="163" w:author="ERCOT" w:date="2024-08-09T06:27:00Z"/>
          <w:b/>
          <w:bCs/>
        </w:rPr>
      </w:pPr>
      <w:ins w:id="164" w:author="ERCOT" w:date="2024-08-09T06:20:00Z">
        <w:r w:rsidRPr="00241E45">
          <w:rPr>
            <w:b/>
            <w:bCs/>
          </w:rPr>
          <w:t xml:space="preserve">ERCOT Research and </w:t>
        </w:r>
      </w:ins>
      <w:ins w:id="165" w:author="ERCOT" w:date="2024-08-09T08:50:00Z">
        <w:r w:rsidR="00A31734" w:rsidRPr="00241E45">
          <w:rPr>
            <w:b/>
            <w:bCs/>
          </w:rPr>
          <w:t>Innovation</w:t>
        </w:r>
      </w:ins>
      <w:ins w:id="166" w:author="ERCOT" w:date="2024-08-09T06:38:00Z">
        <w:r w:rsidR="009D2F43" w:rsidRPr="00241E45">
          <w:rPr>
            <w:b/>
            <w:bCs/>
          </w:rPr>
          <w:t xml:space="preserve"> (R&amp;</w:t>
        </w:r>
      </w:ins>
      <w:ins w:id="167" w:author="ERCOT" w:date="2024-08-09T08:50:00Z">
        <w:r w:rsidR="00A31734" w:rsidRPr="00241E45">
          <w:rPr>
            <w:b/>
            <w:bCs/>
          </w:rPr>
          <w:t>I</w:t>
        </w:r>
      </w:ins>
      <w:ins w:id="168"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9" w:author="ERCOT" w:date="2024-08-09T06:54:00Z"/>
        </w:rPr>
      </w:pPr>
      <w:ins w:id="170" w:author="ERCOT" w:date="2024-08-09T06:28:00Z">
        <w:r>
          <w:t xml:space="preserve">The </w:t>
        </w:r>
      </w:ins>
      <w:ins w:id="171" w:author="ERCOT" w:date="2024-08-09T06:29:00Z">
        <w:r>
          <w:t>creat</w:t>
        </w:r>
      </w:ins>
      <w:ins w:id="172" w:author="ERCOT" w:date="2024-08-09T06:30:00Z">
        <w:r>
          <w:t xml:space="preserve">ive, </w:t>
        </w:r>
      </w:ins>
      <w:ins w:id="173" w:author="ERCOT" w:date="2024-08-09T06:36:00Z">
        <w:r w:rsidR="009D2F43">
          <w:t>innovative,</w:t>
        </w:r>
      </w:ins>
      <w:ins w:id="174" w:author="ERCOT" w:date="2024-08-09T06:30:00Z">
        <w:r>
          <w:t xml:space="preserve"> and</w:t>
        </w:r>
      </w:ins>
      <w:ins w:id="175" w:author="ERCOT" w:date="2024-08-20T13:51:00Z">
        <w:r w:rsidR="00CB323A">
          <w:t>/or</w:t>
        </w:r>
      </w:ins>
      <w:ins w:id="176" w:author="ERCOT" w:date="2024-08-09T06:30:00Z">
        <w:r>
          <w:t xml:space="preserve"> systematic work undertaken </w:t>
        </w:r>
      </w:ins>
      <w:ins w:id="177" w:author="ERCOT" w:date="2024-08-13T10:08:00Z">
        <w:r w:rsidR="00BE0536">
          <w:t>with</w:t>
        </w:r>
      </w:ins>
      <w:ins w:id="178" w:author="ERCOT" w:date="2024-08-09T06:30:00Z">
        <w:r>
          <w:t xml:space="preserve"> ERCOT’s direction </w:t>
        </w:r>
      </w:ins>
      <w:ins w:id="179" w:author="ERCOT" w:date="2024-08-13T10:08:00Z">
        <w:r w:rsidR="00BE0536">
          <w:t xml:space="preserve">or collaboration </w:t>
        </w:r>
      </w:ins>
      <w:ins w:id="180" w:author="ERCOT" w:date="2024-08-27T14:58:00Z">
        <w:r w:rsidR="002B3311">
          <w:t xml:space="preserve">and </w:t>
        </w:r>
      </w:ins>
      <w:ins w:id="181" w:author="ERCOT" w:date="2024-08-27T14:49:00Z">
        <w:r w:rsidR="003727ED">
          <w:t xml:space="preserve">that </w:t>
        </w:r>
      </w:ins>
      <w:ins w:id="182" w:author="ERCOT" w:date="2024-08-27T14:57:00Z">
        <w:r w:rsidR="002B3311">
          <w:t>ERCOT believes</w:t>
        </w:r>
      </w:ins>
      <w:ins w:id="183" w:author="ERCOT" w:date="2024-08-27T14:50:00Z">
        <w:r w:rsidR="003727ED">
          <w:t xml:space="preserve"> </w:t>
        </w:r>
      </w:ins>
      <w:ins w:id="184" w:author="ERCOT" w:date="2024-08-09T06:38:00Z">
        <w:del w:id="185" w:author="ERCOT" w:date="2024-08-27T14:57:00Z">
          <w:r w:rsidR="009D2F43" w:rsidDel="002B3311">
            <w:delText>to</w:delText>
          </w:r>
        </w:del>
      </w:ins>
      <w:ins w:id="186" w:author="ERCOT" w:date="2024-08-27T14:57:00Z">
        <w:r w:rsidR="002B3311">
          <w:t>will</w:t>
        </w:r>
      </w:ins>
      <w:ins w:id="187" w:author="ERCOT" w:date="2024-08-09T06:31:00Z">
        <w:r>
          <w:t xml:space="preserve"> </w:t>
        </w:r>
      </w:ins>
      <w:ins w:id="188" w:author="ERCOT" w:date="2024-08-20T13:51:00Z">
        <w:r w:rsidR="00CB323A">
          <w:t>improve</w:t>
        </w:r>
      </w:ins>
      <w:ins w:id="189" w:author="ERCOT" w:date="2024-08-20T13:56:00Z">
        <w:r w:rsidR="00CB323A">
          <w:t xml:space="preserve"> </w:t>
        </w:r>
      </w:ins>
      <w:ins w:id="190" w:author="ERCOT" w:date="2024-08-27T14:57:00Z">
        <w:r w:rsidR="002B3311">
          <w:t xml:space="preserve">its </w:t>
        </w:r>
      </w:ins>
      <w:ins w:id="191" w:author="ERCOT" w:date="2024-08-20T13:56:00Z">
        <w:r w:rsidR="00CB323A">
          <w:t xml:space="preserve">ability to </w:t>
        </w:r>
      </w:ins>
      <w:ins w:id="192" w:author="ERCOT" w:date="2024-08-09T06:35:00Z">
        <w:r w:rsidR="009D2F43">
          <w:t>plan and</w:t>
        </w:r>
      </w:ins>
      <w:ins w:id="193" w:author="ERCOT" w:date="2024-08-20T13:51:00Z">
        <w:r w:rsidR="00CB323A">
          <w:t>/or</w:t>
        </w:r>
      </w:ins>
      <w:ins w:id="194" w:author="ERCOT" w:date="2024-08-09T06:35:00Z">
        <w:r w:rsidR="009D2F43">
          <w:t xml:space="preserve"> </w:t>
        </w:r>
      </w:ins>
      <w:ins w:id="195" w:author="ERCOT" w:date="2024-08-09T06:34:00Z">
        <w:r w:rsidR="009D2F43">
          <w:t>operat</w:t>
        </w:r>
      </w:ins>
      <w:ins w:id="196" w:author="ERCOT" w:date="2024-08-20T13:57:00Z">
        <w:r w:rsidR="00CB323A">
          <w:t>e</w:t>
        </w:r>
      </w:ins>
      <w:r w:rsidR="00CB323A">
        <w:t xml:space="preserve"> </w:t>
      </w:r>
      <w:ins w:id="197" w:author="ERCOT" w:date="2024-08-09T06:34:00Z">
        <w:r w:rsidR="009D2F43">
          <w:t xml:space="preserve">the </w:t>
        </w:r>
      </w:ins>
      <w:ins w:id="198" w:author="ERCOT" w:date="2024-08-20T17:47:00Z">
        <w:r w:rsidR="00F46303">
          <w:rPr>
            <w:color w:val="000000"/>
            <w:sz w:val="27"/>
            <w:szCs w:val="27"/>
          </w:rPr>
          <w:t>ERCOT System</w:t>
        </w:r>
        <w:r w:rsidR="00F46303" w:rsidDel="00F46303">
          <w:t xml:space="preserve"> </w:t>
        </w:r>
      </w:ins>
      <w:ins w:id="199" w:author="ERCOT" w:date="2024-08-09T09:41:00Z">
        <w:r w:rsidR="00E16312">
          <w:t>and</w:t>
        </w:r>
      </w:ins>
      <w:ins w:id="200" w:author="ERCOT" w:date="2024-08-20T13:41:00Z">
        <w:r w:rsidR="008B3047">
          <w:t>/or</w:t>
        </w:r>
      </w:ins>
      <w:ins w:id="201" w:author="ERCOT" w:date="2024-08-09T06:56:00Z">
        <w:r w:rsidR="00F15CEA">
          <w:t xml:space="preserve"> </w:t>
        </w:r>
      </w:ins>
      <w:ins w:id="202" w:author="ERCOT" w:date="2024-08-20T17:49:00Z">
        <w:r w:rsidR="00F46303">
          <w:t>ERCOT</w:t>
        </w:r>
      </w:ins>
      <w:ins w:id="203" w:author="ERCOT" w:date="2024-08-09T06:34:00Z">
        <w:r w:rsidR="009D2F43">
          <w:t xml:space="preserve"> markets</w:t>
        </w:r>
      </w:ins>
      <w:ins w:id="204" w:author="ERCOT" w:date="2024-08-09T06:36:00Z">
        <w:r w:rsidR="009D2F43">
          <w:t>.</w:t>
        </w:r>
      </w:ins>
      <w:ins w:id="205" w:author="ERCOT" w:date="2024-08-27T10:34:00Z">
        <w:r w:rsidR="005C6F58">
          <w:t xml:space="preserve">  </w:t>
        </w:r>
      </w:ins>
      <w:ins w:id="206" w:author="ERCOT" w:date="2024-08-28T14:52:00Z">
        <w:r w:rsidR="001A230D">
          <w:t xml:space="preserve">ERCOT </w:t>
        </w:r>
      </w:ins>
      <w:ins w:id="207" w:author="ERCOT" w:date="2024-08-09T06:43:00Z">
        <w:r w:rsidR="00D05029">
          <w:t>R</w:t>
        </w:r>
      </w:ins>
      <w:ins w:id="208" w:author="ERCOT" w:date="2024-08-09T06:44:00Z">
        <w:r w:rsidR="00D05029">
          <w:t>&amp;</w:t>
        </w:r>
      </w:ins>
      <w:ins w:id="209" w:author="ERCOT" w:date="2024-08-09T08:50:00Z">
        <w:r w:rsidR="00A31734">
          <w:t>I</w:t>
        </w:r>
      </w:ins>
      <w:ins w:id="210" w:author="ERCOT" w:date="2024-08-09T06:45:00Z">
        <w:r w:rsidR="00D05029">
          <w:t xml:space="preserve"> work </w:t>
        </w:r>
      </w:ins>
      <w:ins w:id="211" w:author="ERCOT" w:date="2024-08-09T08:50:00Z">
        <w:r w:rsidR="00A31734">
          <w:t>may</w:t>
        </w:r>
      </w:ins>
      <w:ins w:id="212" w:author="ERCOT" w:date="2024-08-09T06:45:00Z">
        <w:r w:rsidR="00D05029">
          <w:t xml:space="preserve"> include</w:t>
        </w:r>
      </w:ins>
      <w:ins w:id="213" w:author="ERCOT" w:date="2024-08-09T09:40:00Z">
        <w:r w:rsidR="00E16312">
          <w:t>,</w:t>
        </w:r>
      </w:ins>
      <w:ins w:id="214" w:author="ERCOT" w:date="2024-08-09T06:45:00Z">
        <w:r w:rsidR="00D05029">
          <w:t xml:space="preserve"> </w:t>
        </w:r>
      </w:ins>
      <w:ins w:id="215" w:author="ERCOT" w:date="2024-08-09T06:46:00Z">
        <w:r w:rsidR="00D05029">
          <w:t>but</w:t>
        </w:r>
      </w:ins>
      <w:ins w:id="216" w:author="ERCOT" w:date="2024-08-09T08:50:00Z">
        <w:r w:rsidR="00A31734">
          <w:t xml:space="preserve"> is</w:t>
        </w:r>
      </w:ins>
      <w:ins w:id="217" w:author="ERCOT" w:date="2024-08-09T06:46:00Z">
        <w:r w:rsidR="00D05029">
          <w:t xml:space="preserve"> not limited to</w:t>
        </w:r>
      </w:ins>
      <w:ins w:id="218" w:author="ERCOT" w:date="2024-08-20T17:50:00Z">
        <w:r w:rsidR="00F46303">
          <w:t>,</w:t>
        </w:r>
      </w:ins>
      <w:ins w:id="219" w:author="ERCOT" w:date="2024-08-20T14:02:00Z">
        <w:r w:rsidR="001B378C">
          <w:t xml:space="preserve"> </w:t>
        </w:r>
      </w:ins>
      <w:ins w:id="220" w:author="ERCOT" w:date="2024-08-09T06:46:00Z">
        <w:r w:rsidR="00D05029">
          <w:t xml:space="preserve">research </w:t>
        </w:r>
      </w:ins>
      <w:ins w:id="221" w:author="ERCOT" w:date="2024-08-20T14:02:00Z">
        <w:r w:rsidR="001B378C">
          <w:t>or</w:t>
        </w:r>
      </w:ins>
      <w:ins w:id="222" w:author="ERCOT" w:date="2024-08-09T06:46:00Z">
        <w:r w:rsidR="00D05029">
          <w:t xml:space="preserve"> </w:t>
        </w:r>
      </w:ins>
      <w:ins w:id="223" w:author="ERCOT" w:date="2024-08-09T06:52:00Z">
        <w:r w:rsidR="00D05029">
          <w:t xml:space="preserve">experimental </w:t>
        </w:r>
      </w:ins>
      <w:ins w:id="224" w:author="ERCOT" w:date="2024-08-09T06:46:00Z">
        <w:r w:rsidR="00D05029">
          <w:t>technology development</w:t>
        </w:r>
      </w:ins>
      <w:ins w:id="225"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26" w:author="ERCOT" w:date="2024-08-09T06:55:00Z"/>
          <w:b/>
          <w:bCs/>
        </w:rPr>
      </w:pPr>
      <w:ins w:id="227" w:author="ERCOT" w:date="2024-08-09T06:54:00Z">
        <w:r w:rsidRPr="00241E45">
          <w:rPr>
            <w:b/>
            <w:bCs/>
          </w:rPr>
          <w:t xml:space="preserve">ERCOT Research and </w:t>
        </w:r>
      </w:ins>
      <w:ins w:id="228" w:author="ERCOT" w:date="2024-08-09T08:51:00Z">
        <w:r w:rsidR="00A31734" w:rsidRPr="00241E45">
          <w:rPr>
            <w:b/>
            <w:bCs/>
          </w:rPr>
          <w:t>Innovation</w:t>
        </w:r>
      </w:ins>
      <w:ins w:id="229" w:author="ERCOT" w:date="2024-08-09T06:54:00Z">
        <w:r w:rsidRPr="00241E45">
          <w:rPr>
            <w:b/>
            <w:bCs/>
          </w:rPr>
          <w:t xml:space="preserve"> </w:t>
        </w:r>
      </w:ins>
      <w:ins w:id="230" w:author="ERCOT" w:date="2024-08-28T14:51:00Z">
        <w:r w:rsidR="001A230D">
          <w:rPr>
            <w:b/>
            <w:bCs/>
          </w:rPr>
          <w:t xml:space="preserve">(R&amp;I) </w:t>
        </w:r>
      </w:ins>
      <w:ins w:id="231"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32" w:author="ERCOT" w:date="2024-08-09T06:55:00Z"/>
          <w:del w:id="233" w:author="ERCOT" w:date="2024-08-17T15:44:00Z"/>
          <w:b/>
          <w:szCs w:val="20"/>
        </w:rPr>
      </w:pPr>
      <w:ins w:id="234" w:author="ERCOT" w:date="2024-08-09T06:55:00Z">
        <w:r>
          <w:t xml:space="preserve">An </w:t>
        </w:r>
      </w:ins>
      <w:ins w:id="235" w:author="ERCOT" w:date="2024-08-13T11:03:00Z">
        <w:r w:rsidR="00D673F1">
          <w:t>E</w:t>
        </w:r>
      </w:ins>
      <w:ins w:id="236" w:author="ERCOT" w:date="2024-08-09T06:55:00Z">
        <w:r>
          <w:t>ntity</w:t>
        </w:r>
      </w:ins>
      <w:ins w:id="237" w:author="ERCOT" w:date="2024-08-20T13:30:00Z">
        <w:r w:rsidR="000C01B7">
          <w:t xml:space="preserve"> </w:t>
        </w:r>
      </w:ins>
      <w:ins w:id="238" w:author="ERCOT" w:date="2024-08-21T12:12:00Z">
        <w:r w:rsidR="00F37B44" w:rsidRPr="007E4BC0">
          <w:t>chosen at ERCOT’s discretion</w:t>
        </w:r>
        <w:r w:rsidR="00F37B44">
          <w:t xml:space="preserve"> </w:t>
        </w:r>
      </w:ins>
      <w:ins w:id="239" w:author="ERCOT" w:date="2024-08-20T13:30:00Z">
        <w:r w:rsidR="000C01B7">
          <w:t xml:space="preserve">that works with </w:t>
        </w:r>
      </w:ins>
      <w:ins w:id="240" w:author="ERCOT" w:date="2024-08-09T06:55:00Z">
        <w:r>
          <w:t xml:space="preserve">ERCOT to perform ERCOT Research and </w:t>
        </w:r>
      </w:ins>
      <w:ins w:id="241" w:author="ERCOT" w:date="2024-08-09T08:51:00Z">
        <w:r w:rsidR="00A31734">
          <w:t>Innovation</w:t>
        </w:r>
      </w:ins>
      <w:ins w:id="242" w:author="ERCOT" w:date="2024-08-09T06:55:00Z">
        <w:r w:rsidRPr="00C34831">
          <w:t xml:space="preserve">. </w:t>
        </w:r>
      </w:ins>
      <w:ins w:id="243" w:author="ERCOT" w:date="2024-08-27T10:33:00Z">
        <w:r w:rsidR="005C6F58">
          <w:t xml:space="preserve"> </w:t>
        </w:r>
      </w:ins>
      <w:ins w:id="244" w:author="ERCOT" w:date="2024-08-09T09:40:00Z">
        <w:r w:rsidR="00E16312">
          <w:t xml:space="preserve">ERCOT </w:t>
        </w:r>
      </w:ins>
      <w:ins w:id="245" w:author="ERCOT" w:date="2024-08-28T14:56:00Z">
        <w:r w:rsidR="00D241F0">
          <w:t xml:space="preserve">Research and Innovation </w:t>
        </w:r>
      </w:ins>
      <w:ins w:id="246" w:author="ERCOT" w:date="2024-08-28T14:55:00Z">
        <w:r w:rsidR="00D241F0">
          <w:t>(R&amp;</w:t>
        </w:r>
      </w:ins>
      <w:ins w:id="247" w:author="ERCOT" w:date="2024-08-28T14:56:00Z">
        <w:r w:rsidR="00D241F0">
          <w:t>I</w:t>
        </w:r>
      </w:ins>
      <w:ins w:id="248" w:author="ERCOT" w:date="2024-08-28T14:55:00Z">
        <w:r w:rsidR="00D241F0">
          <w:t>)</w:t>
        </w:r>
      </w:ins>
      <w:ins w:id="249" w:author="ERCOT" w:date="2024-08-09T09:40:00Z">
        <w:r w:rsidR="00E16312">
          <w:t xml:space="preserve"> Partners</w:t>
        </w:r>
      </w:ins>
      <w:ins w:id="250" w:author="ERCOT" w:date="2024-08-13T11:04:00Z">
        <w:r w:rsidR="00D673F1">
          <w:t xml:space="preserve"> are not paid </w:t>
        </w:r>
      </w:ins>
      <w:ins w:id="251" w:author="ERCOT" w:date="2024-08-13T11:06:00Z">
        <w:r w:rsidR="00D673F1">
          <w:t>for their services</w:t>
        </w:r>
      </w:ins>
      <w:ins w:id="252" w:author="ERCOT" w:date="2024-08-17T15:57:00Z">
        <w:r w:rsidR="007E7A78">
          <w:t>,</w:t>
        </w:r>
      </w:ins>
      <w:ins w:id="253" w:author="ERCOT" w:date="2024-08-13T11:06:00Z">
        <w:r w:rsidR="00D673F1">
          <w:t xml:space="preserve"> </w:t>
        </w:r>
      </w:ins>
      <w:ins w:id="254" w:author="ERCOT" w:date="2024-08-13T11:07:00Z">
        <w:r w:rsidR="00D673F1">
          <w:t xml:space="preserve">but work with ERCOT to </w:t>
        </w:r>
      </w:ins>
      <w:ins w:id="255" w:author="ERCOT" w:date="2024-08-13T11:10:00Z">
        <w:r w:rsidR="003835E8">
          <w:t xml:space="preserve">advance common </w:t>
        </w:r>
      </w:ins>
      <w:ins w:id="256" w:author="ERCOT" w:date="2024-08-13T11:07:00Z">
        <w:r w:rsidR="00D673F1">
          <w:t>research</w:t>
        </w:r>
      </w:ins>
      <w:ins w:id="257" w:author="ERCOT" w:date="2024-08-13T11:10:00Z">
        <w:r w:rsidR="003835E8">
          <w:t xml:space="preserve"> or innovation goal</w:t>
        </w:r>
      </w:ins>
      <w:ins w:id="258" w:author="ERCOT" w:date="2024-08-13T11:11:00Z">
        <w:r w:rsidR="003835E8">
          <w:t>s</w:t>
        </w:r>
      </w:ins>
      <w:ins w:id="259" w:author="ERCOT" w:date="2024-08-09T09:40:00Z">
        <w:r w:rsidR="00E16312">
          <w:t xml:space="preserve">. </w:t>
        </w:r>
      </w:ins>
    </w:p>
    <w:bookmarkEnd w:id="162"/>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t>A notice required by the Protocols or any Other Binding Document, or at ERCOT’s discretion, regarding market-relevant information</w:t>
      </w:r>
      <w:ins w:id="260" w:author="ERCOT" w:date="2024-08-13T10:06:00Z">
        <w:r w:rsidR="00BE0536">
          <w:rPr>
            <w:szCs w:val="20"/>
          </w:rPr>
          <w:t xml:space="preserve"> or other information</w:t>
        </w:r>
      </w:ins>
      <w:r w:rsidRPr="00522BC6">
        <w:rPr>
          <w:szCs w:val="20"/>
        </w:rPr>
        <w:t xml:space="preserve"> that </w:t>
      </w:r>
      <w:del w:id="261" w:author="ERCOT" w:date="2024-08-20T13:49:00Z">
        <w:r w:rsidRPr="00522BC6" w:rsidDel="008B3047">
          <w:rPr>
            <w:szCs w:val="20"/>
          </w:rPr>
          <w:delText>shall be</w:delText>
        </w:r>
      </w:del>
      <w:ins w:id="262" w:author="ERCOT" w:date="2024-08-20T13:49:00Z">
        <w:r w:rsidR="008B3047">
          <w:rPr>
            <w:szCs w:val="20"/>
          </w:rPr>
          <w:t>is</w:t>
        </w:r>
      </w:ins>
      <w:r w:rsidRPr="00522BC6">
        <w:rPr>
          <w:szCs w:val="20"/>
        </w:rPr>
        <w:t xml:space="preserve"> communicated through ERCOT publicly-subscribed electronic distribution channels</w:t>
      </w:r>
      <w:ins w:id="263"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781B815E" w:rsidR="009A3772" w:rsidRDefault="00522BC6" w:rsidP="00522BC6">
      <w:pPr>
        <w:pStyle w:val="BodyText"/>
        <w:rPr>
          <w:ins w:id="264" w:author="ERCOT" w:date="2024-08-09T09:34:00Z"/>
        </w:rPr>
      </w:pPr>
      <w:r>
        <w:t xml:space="preserve">The sending of information by an Entity to Market Participants, ERCOT, or others, as called for in these Protocols.  </w:t>
      </w:r>
      <w:del w:id="265" w:author="ERCOT" w:date="2024-07-25T08:16:00Z">
        <w:r w:rsidDel="006F5D78">
          <w:delText>Notice or Notification may be sent by electronic mail, facsimile transmission, or U.S. mail.</w:delText>
        </w:r>
      </w:del>
      <w:ins w:id="266" w:author="ERCOT 110824" w:date="2024-11-01T08:07:00Z">
        <w:r w:rsidR="000A5A6A">
          <w:t>Notice or Notification may be sent by electro</w:t>
        </w:r>
      </w:ins>
      <w:ins w:id="267" w:author="ERCOT 110824" w:date="2024-11-01T08:08:00Z">
        <w:r w:rsidR="000A5A6A">
          <w:t>nic mail, facsimile transmission, U.S. mail, or any other method authorized by the Protocols.</w:t>
        </w:r>
      </w:ins>
    </w:p>
    <w:p w14:paraId="4FFC577E" w14:textId="77777777" w:rsidR="005C6F58" w:rsidRDefault="005C6F58" w:rsidP="005C6F58">
      <w:pPr>
        <w:pStyle w:val="H2"/>
        <w:ind w:left="0" w:firstLine="0"/>
      </w:pPr>
      <w:bookmarkStart w:id="268" w:name="_Toc175159100"/>
      <w:bookmarkStart w:id="269" w:name="_Toc71369170"/>
      <w:bookmarkStart w:id="270" w:name="_Toc71539386"/>
      <w:bookmarkStart w:id="271" w:name="_Toc390438910"/>
      <w:bookmarkStart w:id="272" w:name="_Toc405897607"/>
      <w:bookmarkStart w:id="273" w:name="_Toc415055711"/>
      <w:bookmarkStart w:id="274" w:name="_Toc415055837"/>
      <w:bookmarkStart w:id="275" w:name="_Toc415055936"/>
      <w:bookmarkStart w:id="276" w:name="_Toc415056037"/>
      <w:bookmarkStart w:id="277" w:name="_Toc148960809"/>
      <w:r>
        <w:t>16.1</w:t>
      </w:r>
      <w:r>
        <w:tab/>
        <w:t>Registration and Execution of Agreements</w:t>
      </w:r>
      <w:bookmarkEnd w:id="268"/>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lastRenderedPageBreak/>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78" w:author="ERCOT" w:date="2024-08-09T09:34:00Z">
        <w:r>
          <w:t>(4)</w:t>
        </w:r>
        <w:r>
          <w:tab/>
          <w:t xml:space="preserve">A Market Participant </w:t>
        </w:r>
      </w:ins>
      <w:ins w:id="279" w:author="ERCOT" w:date="2024-08-13T10:04:00Z">
        <w:r>
          <w:t xml:space="preserve">shall </w:t>
        </w:r>
      </w:ins>
      <w:ins w:id="280" w:author="ERCOT" w:date="2024-08-09T09:34:00Z">
        <w:r>
          <w:t>subscrib</w:t>
        </w:r>
      </w:ins>
      <w:ins w:id="281" w:author="ERCOT" w:date="2024-08-13T10:04:00Z">
        <w:r>
          <w:t>e</w:t>
        </w:r>
      </w:ins>
      <w:ins w:id="282" w:author="ERCOT" w:date="2024-08-09T09:34:00Z">
        <w:r>
          <w:t xml:space="preserve"> to any public distribution lists for Market Notices that are relevant to the Market Participant’s operations or obligations.</w:t>
        </w:r>
      </w:ins>
      <w:bookmarkEnd w:id="269"/>
      <w:bookmarkEnd w:id="270"/>
      <w:bookmarkEnd w:id="271"/>
      <w:bookmarkEnd w:id="272"/>
      <w:bookmarkEnd w:id="273"/>
      <w:bookmarkEnd w:id="274"/>
      <w:bookmarkEnd w:id="275"/>
      <w:bookmarkEnd w:id="276"/>
      <w:bookmarkEnd w:id="277"/>
    </w:p>
    <w:sectPr w:rsidR="008431E3"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8-28T17:13:00Z" w:initials="BA">
    <w:p w14:paraId="2F8F5062" w14:textId="5F0F8AB2" w:rsidR="008036DF" w:rsidRDefault="008036DF" w:rsidP="008036DF">
      <w:pPr>
        <w:pStyle w:val="CommentText"/>
      </w:pPr>
      <w:r>
        <w:rPr>
          <w:rStyle w:val="CommentReference"/>
        </w:rPr>
        <w:annotationRef/>
      </w:r>
      <w:r>
        <w:t>Please note NPRR1243 also proposes revisions to this section.</w:t>
      </w:r>
    </w:p>
  </w:comment>
  <w:comment w:id="31"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1679613"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w:t>
    </w:r>
    <w:r w:rsidR="00855E37">
      <w:rPr>
        <w:rFonts w:ascii="Arial" w:hAnsi="Arial" w:cs="Arial"/>
        <w:sz w:val="18"/>
        <w:szCs w:val="18"/>
      </w:rPr>
      <w:t>0</w:t>
    </w:r>
    <w:r w:rsidR="005D0329">
      <w:rPr>
        <w:rFonts w:ascii="Arial" w:hAnsi="Arial" w:cs="Arial"/>
        <w:sz w:val="18"/>
        <w:szCs w:val="18"/>
      </w:rPr>
      <w:t>9</w:t>
    </w:r>
    <w:r w:rsidR="00972840">
      <w:rPr>
        <w:rFonts w:ascii="Arial" w:hAnsi="Arial" w:cs="Arial"/>
        <w:sz w:val="18"/>
        <w:szCs w:val="18"/>
      </w:rPr>
      <w:t xml:space="preserve"> </w:t>
    </w:r>
    <w:r w:rsidR="008B0D56">
      <w:rPr>
        <w:rFonts w:ascii="Arial" w:hAnsi="Arial" w:cs="Arial"/>
        <w:sz w:val="18"/>
        <w:szCs w:val="18"/>
      </w:rPr>
      <w:t>PRS Report</w:t>
    </w:r>
    <w:r w:rsidR="00972840">
      <w:rPr>
        <w:rFonts w:ascii="Arial" w:hAnsi="Arial" w:cs="Arial"/>
        <w:sz w:val="18"/>
        <w:szCs w:val="18"/>
      </w:rPr>
      <w:t xml:space="preserve"> </w:t>
    </w:r>
    <w:r w:rsidR="005D0329">
      <w:rPr>
        <w:rFonts w:ascii="Arial" w:hAnsi="Arial" w:cs="Arial"/>
        <w:sz w:val="18"/>
        <w:szCs w:val="18"/>
      </w:rPr>
      <w:t>1212</w:t>
    </w:r>
    <w:r w:rsidR="00972840">
      <w:rPr>
        <w:rFonts w:ascii="Arial" w:hAnsi="Arial" w:cs="Arial"/>
        <w:sz w:val="18"/>
        <w:szCs w:val="18"/>
      </w:rPr>
      <w:t>24</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5439EED" w:rsidR="00D176CF" w:rsidRDefault="008B0D5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10824">
    <w15:presenceInfo w15:providerId="AD" w15:userId="S::Brittney.Albracht@ercot.com::0e5c604e-40e7-4f9c-b193-e30c33a52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92EDA"/>
    <w:rsid w:val="000A5A6A"/>
    <w:rsid w:val="000C01B7"/>
    <w:rsid w:val="000C7995"/>
    <w:rsid w:val="000D1AEB"/>
    <w:rsid w:val="000D3E64"/>
    <w:rsid w:val="000F13C5"/>
    <w:rsid w:val="00105A36"/>
    <w:rsid w:val="00112525"/>
    <w:rsid w:val="001313B4"/>
    <w:rsid w:val="00135C97"/>
    <w:rsid w:val="0014546D"/>
    <w:rsid w:val="001500D9"/>
    <w:rsid w:val="00156DB7"/>
    <w:rsid w:val="00156E8E"/>
    <w:rsid w:val="00157228"/>
    <w:rsid w:val="00160C3C"/>
    <w:rsid w:val="00161EC0"/>
    <w:rsid w:val="00171A07"/>
    <w:rsid w:val="0017783C"/>
    <w:rsid w:val="00184AE3"/>
    <w:rsid w:val="00191E5C"/>
    <w:rsid w:val="0019314C"/>
    <w:rsid w:val="00193E92"/>
    <w:rsid w:val="001A230D"/>
    <w:rsid w:val="001B090B"/>
    <w:rsid w:val="001B378C"/>
    <w:rsid w:val="001D0185"/>
    <w:rsid w:val="001E101F"/>
    <w:rsid w:val="001F38F0"/>
    <w:rsid w:val="002350DC"/>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1F99"/>
    <w:rsid w:val="004822D4"/>
    <w:rsid w:val="0049290B"/>
    <w:rsid w:val="004A4451"/>
    <w:rsid w:val="004A6DD6"/>
    <w:rsid w:val="004B1B49"/>
    <w:rsid w:val="004B695D"/>
    <w:rsid w:val="004D0367"/>
    <w:rsid w:val="004D3958"/>
    <w:rsid w:val="004D4195"/>
    <w:rsid w:val="004F17FC"/>
    <w:rsid w:val="004F69BB"/>
    <w:rsid w:val="005008DF"/>
    <w:rsid w:val="005045D0"/>
    <w:rsid w:val="00522BC6"/>
    <w:rsid w:val="00534C6C"/>
    <w:rsid w:val="00577FAC"/>
    <w:rsid w:val="005841C0"/>
    <w:rsid w:val="0059260F"/>
    <w:rsid w:val="005C6F58"/>
    <w:rsid w:val="005D0329"/>
    <w:rsid w:val="005D4F9D"/>
    <w:rsid w:val="005E5074"/>
    <w:rsid w:val="005F59BE"/>
    <w:rsid w:val="00610124"/>
    <w:rsid w:val="00612E4F"/>
    <w:rsid w:val="00615D5E"/>
    <w:rsid w:val="0062077C"/>
    <w:rsid w:val="00622E99"/>
    <w:rsid w:val="00625E5D"/>
    <w:rsid w:val="00626452"/>
    <w:rsid w:val="006374E5"/>
    <w:rsid w:val="00662760"/>
    <w:rsid w:val="0066370F"/>
    <w:rsid w:val="00693082"/>
    <w:rsid w:val="006A0784"/>
    <w:rsid w:val="006A697B"/>
    <w:rsid w:val="006B0BD5"/>
    <w:rsid w:val="006B4DDE"/>
    <w:rsid w:val="006B5B7A"/>
    <w:rsid w:val="006D759F"/>
    <w:rsid w:val="006E4597"/>
    <w:rsid w:val="006F5D78"/>
    <w:rsid w:val="006F6C51"/>
    <w:rsid w:val="007012CC"/>
    <w:rsid w:val="007327EC"/>
    <w:rsid w:val="00743968"/>
    <w:rsid w:val="00751130"/>
    <w:rsid w:val="0075793E"/>
    <w:rsid w:val="00767DAB"/>
    <w:rsid w:val="00785415"/>
    <w:rsid w:val="00791CB9"/>
    <w:rsid w:val="00793130"/>
    <w:rsid w:val="0079652B"/>
    <w:rsid w:val="007A089E"/>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431E3"/>
    <w:rsid w:val="00845778"/>
    <w:rsid w:val="0084611B"/>
    <w:rsid w:val="00855E37"/>
    <w:rsid w:val="008561A1"/>
    <w:rsid w:val="008826D1"/>
    <w:rsid w:val="00885EE6"/>
    <w:rsid w:val="00887E28"/>
    <w:rsid w:val="008A4590"/>
    <w:rsid w:val="008B0D56"/>
    <w:rsid w:val="008B3047"/>
    <w:rsid w:val="008C5EC6"/>
    <w:rsid w:val="008C61BD"/>
    <w:rsid w:val="008D03AB"/>
    <w:rsid w:val="008D5C3A"/>
    <w:rsid w:val="008D66B4"/>
    <w:rsid w:val="008E2885"/>
    <w:rsid w:val="008E3686"/>
    <w:rsid w:val="008E6DA2"/>
    <w:rsid w:val="00907B1E"/>
    <w:rsid w:val="009278DD"/>
    <w:rsid w:val="0093351B"/>
    <w:rsid w:val="00943AFD"/>
    <w:rsid w:val="00963A51"/>
    <w:rsid w:val="009725DF"/>
    <w:rsid w:val="00972840"/>
    <w:rsid w:val="0098235C"/>
    <w:rsid w:val="00983B6E"/>
    <w:rsid w:val="009936F8"/>
    <w:rsid w:val="00997D14"/>
    <w:rsid w:val="009A3772"/>
    <w:rsid w:val="009A3F7D"/>
    <w:rsid w:val="009C5401"/>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A0AB8"/>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BF0358"/>
    <w:rsid w:val="00C34831"/>
    <w:rsid w:val="00C42D18"/>
    <w:rsid w:val="00C744EB"/>
    <w:rsid w:val="00C90702"/>
    <w:rsid w:val="00C9105F"/>
    <w:rsid w:val="00C91322"/>
    <w:rsid w:val="00C917FF"/>
    <w:rsid w:val="00C9766A"/>
    <w:rsid w:val="00CB323A"/>
    <w:rsid w:val="00CC4F39"/>
    <w:rsid w:val="00CD1665"/>
    <w:rsid w:val="00CD544C"/>
    <w:rsid w:val="00CE55FD"/>
    <w:rsid w:val="00CF4256"/>
    <w:rsid w:val="00D03611"/>
    <w:rsid w:val="00D04FE8"/>
    <w:rsid w:val="00D05029"/>
    <w:rsid w:val="00D121F6"/>
    <w:rsid w:val="00D176CF"/>
    <w:rsid w:val="00D17AD5"/>
    <w:rsid w:val="00D241F0"/>
    <w:rsid w:val="00D271E3"/>
    <w:rsid w:val="00D47A80"/>
    <w:rsid w:val="00D673F1"/>
    <w:rsid w:val="00D76E50"/>
    <w:rsid w:val="00D8354E"/>
    <w:rsid w:val="00D85807"/>
    <w:rsid w:val="00D87349"/>
    <w:rsid w:val="00D91EE9"/>
    <w:rsid w:val="00D9627A"/>
    <w:rsid w:val="00D97220"/>
    <w:rsid w:val="00DB11C8"/>
    <w:rsid w:val="00DF4AA5"/>
    <w:rsid w:val="00DF758D"/>
    <w:rsid w:val="00E14D47"/>
    <w:rsid w:val="00E16312"/>
    <w:rsid w:val="00E1641C"/>
    <w:rsid w:val="00E20187"/>
    <w:rsid w:val="00E236B3"/>
    <w:rsid w:val="00E26708"/>
    <w:rsid w:val="00E310DF"/>
    <w:rsid w:val="00E332FB"/>
    <w:rsid w:val="00E34958"/>
    <w:rsid w:val="00E359C1"/>
    <w:rsid w:val="00E35FE6"/>
    <w:rsid w:val="00E37AB0"/>
    <w:rsid w:val="00E64CFE"/>
    <w:rsid w:val="00E71C39"/>
    <w:rsid w:val="00E72457"/>
    <w:rsid w:val="00E841AD"/>
    <w:rsid w:val="00EA56E6"/>
    <w:rsid w:val="00EA694D"/>
    <w:rsid w:val="00EB0677"/>
    <w:rsid w:val="00EB2DB8"/>
    <w:rsid w:val="00EC335F"/>
    <w:rsid w:val="00EC48FB"/>
    <w:rsid w:val="00EC4B7D"/>
    <w:rsid w:val="00EF232A"/>
    <w:rsid w:val="00F05A69"/>
    <w:rsid w:val="00F15CEA"/>
    <w:rsid w:val="00F23E08"/>
    <w:rsid w:val="00F37B44"/>
    <w:rsid w:val="00F43FFD"/>
    <w:rsid w:val="00F44236"/>
    <w:rsid w:val="00F46303"/>
    <w:rsid w:val="00F52517"/>
    <w:rsid w:val="00F635BC"/>
    <w:rsid w:val="00F65A20"/>
    <w:rsid w:val="00F75737"/>
    <w:rsid w:val="00F83FCD"/>
    <w:rsid w:val="00F94ADA"/>
    <w:rsid w:val="00FA57B2"/>
    <w:rsid w:val="00FB509B"/>
    <w:rsid w:val="00FC3D4B"/>
    <w:rsid w:val="00FC6312"/>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place"/>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 w:type="character" w:customStyle="1" w:styleId="HeaderChar">
    <w:name w:val="Header Char"/>
    <w:link w:val="Header"/>
    <w:rsid w:val="009728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oug.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5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4807</Words>
  <Characters>27400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32143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7</cp:revision>
  <cp:lastPrinted>2013-11-15T22:11:00Z</cp:lastPrinted>
  <dcterms:created xsi:type="dcterms:W3CDTF">2024-12-13T15:24:00Z</dcterms:created>
  <dcterms:modified xsi:type="dcterms:W3CDTF">2024-12-17T04:00:00Z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